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653" w:rsidRDefault="00352653" w:rsidP="00F87FD0">
      <w:pPr>
        <w:pStyle w:val="NadpisVZ1"/>
        <w:numPr>
          <w:ilvl w:val="0"/>
          <w:numId w:val="0"/>
        </w:numPr>
      </w:pPr>
      <w:bookmarkStart w:id="0" w:name="_Toc334537432"/>
      <w:r w:rsidRPr="00220703">
        <w:t xml:space="preserve">Příloha č. </w:t>
      </w:r>
      <w:r w:rsidRPr="0003287E">
        <w:t>3</w:t>
      </w:r>
      <w:r w:rsidR="00F87E59" w:rsidRPr="0003287E">
        <w:t>a</w:t>
      </w:r>
      <w:r w:rsidRPr="00220703">
        <w:t xml:space="preserve"> </w:t>
      </w:r>
      <w:r w:rsidR="00F914C7">
        <w:t>D</w:t>
      </w:r>
      <w:r w:rsidR="00E83511">
        <w:t xml:space="preserve">N </w:t>
      </w:r>
      <w:r w:rsidRPr="00220703">
        <w:t>Zadávací dokumentace</w:t>
      </w:r>
      <w:r w:rsidR="005E1885" w:rsidRPr="00F87FD0">
        <w:t xml:space="preserve">: </w:t>
      </w:r>
      <w:bookmarkEnd w:id="0"/>
    </w:p>
    <w:p w:rsidR="005E1885" w:rsidRPr="00F87FD0" w:rsidRDefault="00352653" w:rsidP="00F87FD0">
      <w:pPr>
        <w:pStyle w:val="NadpisVZ1"/>
        <w:numPr>
          <w:ilvl w:val="0"/>
          <w:numId w:val="0"/>
        </w:numPr>
      </w:pPr>
      <w:r w:rsidRPr="00220703">
        <w:t xml:space="preserve">Návrh </w:t>
      </w:r>
      <w:r>
        <w:t>Kupní smlouvy na dodávku přístrojů</w:t>
      </w:r>
    </w:p>
    <w:p w:rsidR="005E1885" w:rsidRPr="00F608B9" w:rsidRDefault="005E1885" w:rsidP="00B06021">
      <w:pPr>
        <w:tabs>
          <w:tab w:val="left" w:pos="2913"/>
          <w:tab w:val="center" w:pos="4535"/>
        </w:tabs>
        <w:autoSpaceDE w:val="0"/>
        <w:autoSpaceDN w:val="0"/>
        <w:adjustRightInd w:val="0"/>
        <w:jc w:val="left"/>
        <w:rPr>
          <w:b/>
          <w:bCs/>
        </w:rPr>
      </w:pPr>
    </w:p>
    <w:p w:rsidR="00352653" w:rsidRDefault="00352653" w:rsidP="00352653">
      <w:pPr>
        <w:tabs>
          <w:tab w:val="left" w:pos="2913"/>
          <w:tab w:val="center" w:pos="4535"/>
        </w:tabs>
        <w:autoSpaceDE w:val="0"/>
        <w:autoSpaceDN w:val="0"/>
        <w:adjustRightInd w:val="0"/>
        <w:jc w:val="center"/>
        <w:rPr>
          <w:b/>
          <w:bCs/>
          <w:sz w:val="24"/>
          <w:szCs w:val="24"/>
          <w:u w:val="single"/>
        </w:rPr>
      </w:pPr>
      <w:r w:rsidRPr="00444694">
        <w:rPr>
          <w:b/>
          <w:bCs/>
          <w:sz w:val="24"/>
          <w:szCs w:val="24"/>
          <w:u w:val="single"/>
        </w:rPr>
        <w:t>KUPNÍ SMLOUVA</w:t>
      </w:r>
    </w:p>
    <w:p w:rsidR="00352653" w:rsidRPr="006012E6" w:rsidRDefault="00352653" w:rsidP="00DA5C12">
      <w:pPr>
        <w:autoSpaceDE w:val="0"/>
        <w:autoSpaceDN w:val="0"/>
        <w:adjustRightInd w:val="0"/>
        <w:spacing w:before="120"/>
        <w:jc w:val="center"/>
        <w:rPr>
          <w:rFonts w:eastAsia="Calibri"/>
          <w:b/>
          <w:bCs/>
          <w:color w:val="000000"/>
          <w:sz w:val="24"/>
          <w:szCs w:val="24"/>
        </w:rPr>
      </w:pPr>
      <w:r w:rsidRPr="006012E6">
        <w:rPr>
          <w:rFonts w:eastAsia="Calibri"/>
          <w:b/>
          <w:bCs/>
          <w:color w:val="000000"/>
          <w:sz w:val="24"/>
          <w:szCs w:val="24"/>
        </w:rPr>
        <w:t>č. …</w:t>
      </w:r>
    </w:p>
    <w:p w:rsidR="005E1885" w:rsidRPr="00A15558" w:rsidRDefault="00352653" w:rsidP="003B7F4D">
      <w:pPr>
        <w:pStyle w:val="AAOdstavec"/>
        <w:spacing w:before="120"/>
        <w:jc w:val="center"/>
        <w:rPr>
          <w:lang w:eastAsia="cs-CZ"/>
        </w:rPr>
      </w:pPr>
      <w:r w:rsidRPr="00A15558">
        <w:t>uzavřená podle právního řádu České republiky v souladu s ustanovením § 2079 a násl. ve spojení s </w:t>
      </w:r>
      <w:proofErr w:type="spellStart"/>
      <w:r w:rsidRPr="00A15558">
        <w:t>ust</w:t>
      </w:r>
      <w:proofErr w:type="spellEnd"/>
      <w:r w:rsidRPr="00A15558">
        <w:t xml:space="preserve">. § 2085 zákona č. 89/2012 Sb., občanského zákoníku, v platném znění (dále též jako „Občanský zákoník“), mezi </w:t>
      </w:r>
      <w:r w:rsidRPr="00A15558">
        <w:rPr>
          <w:lang w:eastAsia="cs-CZ"/>
        </w:rPr>
        <w:t>těmito smluvními stranami</w:t>
      </w:r>
      <w:r w:rsidR="005E1885" w:rsidRPr="00A15558">
        <w:rPr>
          <w:lang w:eastAsia="cs-CZ"/>
        </w:rPr>
        <w:t>:</w:t>
      </w:r>
    </w:p>
    <w:p w:rsidR="005E1885" w:rsidRDefault="005E1885" w:rsidP="00294B8B">
      <w:pPr>
        <w:autoSpaceDE w:val="0"/>
        <w:autoSpaceDN w:val="0"/>
        <w:adjustRightInd w:val="0"/>
      </w:pPr>
    </w:p>
    <w:p w:rsidR="00B12E31" w:rsidRPr="007628FA" w:rsidRDefault="00B12E31" w:rsidP="00B12E31">
      <w:pPr>
        <w:spacing w:after="120"/>
        <w:jc w:val="center"/>
        <w:rPr>
          <w:b/>
        </w:rPr>
      </w:pPr>
      <w:r>
        <w:rPr>
          <w:b/>
        </w:rPr>
        <w:t xml:space="preserve">I. </w:t>
      </w:r>
      <w:r w:rsidRPr="007628FA">
        <w:rPr>
          <w:b/>
        </w:rPr>
        <w:t>SMLUVNÍ STRANY</w:t>
      </w:r>
    </w:p>
    <w:p w:rsidR="005E1885" w:rsidRPr="003A56AC" w:rsidRDefault="005E1885" w:rsidP="001C5410">
      <w:pPr>
        <w:numPr>
          <w:ilvl w:val="0"/>
          <w:numId w:val="13"/>
        </w:numPr>
        <w:spacing w:after="120"/>
        <w:ind w:left="357" w:hanging="357"/>
        <w:rPr>
          <w:bCs/>
        </w:rPr>
      </w:pPr>
      <w:r w:rsidRPr="003A56AC">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148"/>
        <w:gridCol w:w="6151"/>
      </w:tblGrid>
      <w:tr w:rsidR="008F7E77" w:rsidRPr="003A56AC" w:rsidTr="00A56853">
        <w:trPr>
          <w:jc w:val="right"/>
        </w:trPr>
        <w:tc>
          <w:tcPr>
            <w:tcW w:w="3148" w:type="dxa"/>
            <w:vAlign w:val="center"/>
          </w:tcPr>
          <w:p w:rsidR="008F7E77" w:rsidRPr="003A56AC" w:rsidRDefault="008F7E77" w:rsidP="00C30480">
            <w:pPr>
              <w:rPr>
                <w:i/>
              </w:rPr>
            </w:pPr>
            <w:r w:rsidRPr="003A56AC">
              <w:rPr>
                <w:i/>
              </w:rPr>
              <w:t>Název:</w:t>
            </w:r>
          </w:p>
        </w:tc>
        <w:tc>
          <w:tcPr>
            <w:tcW w:w="6151" w:type="dxa"/>
            <w:vAlign w:val="center"/>
          </w:tcPr>
          <w:p w:rsidR="008F7E77" w:rsidRPr="00675AA5" w:rsidRDefault="004063DD" w:rsidP="00C30480">
            <w:pPr>
              <w:pStyle w:val="Odstavecseseznamem"/>
              <w:spacing w:after="0" w:line="240" w:lineRule="auto"/>
              <w:ind w:left="0"/>
              <w:rPr>
                <w:rFonts w:ascii="Arial" w:hAnsi="Arial" w:cs="Arial"/>
                <w:b/>
                <w:sz w:val="20"/>
                <w:szCs w:val="20"/>
              </w:rPr>
            </w:pPr>
            <w:r>
              <w:rPr>
                <w:rFonts w:ascii="Arial" w:hAnsi="Arial" w:cs="Arial"/>
                <w:b/>
                <w:kern w:val="16"/>
                <w:sz w:val="20"/>
                <w:szCs w:val="20"/>
              </w:rPr>
              <w:t>Domažlická</w:t>
            </w:r>
            <w:r w:rsidR="008F7E77" w:rsidRPr="00675AA5">
              <w:rPr>
                <w:rFonts w:ascii="Arial" w:hAnsi="Arial" w:cs="Arial"/>
                <w:b/>
                <w:kern w:val="16"/>
                <w:sz w:val="20"/>
                <w:szCs w:val="20"/>
              </w:rPr>
              <w:t xml:space="preserve"> nemocnice, a.s.</w:t>
            </w:r>
          </w:p>
        </w:tc>
      </w:tr>
      <w:tr w:rsidR="008F7E77" w:rsidRPr="003A56AC" w:rsidTr="00A56853">
        <w:trPr>
          <w:jc w:val="right"/>
        </w:trPr>
        <w:tc>
          <w:tcPr>
            <w:tcW w:w="3148" w:type="dxa"/>
            <w:vAlign w:val="center"/>
          </w:tcPr>
          <w:p w:rsidR="008F7E77" w:rsidRPr="003A56AC" w:rsidRDefault="008F7E77" w:rsidP="00C30480">
            <w:pPr>
              <w:rPr>
                <w:i/>
                <w:iCs/>
                <w:color w:val="000000"/>
              </w:rPr>
            </w:pPr>
            <w:r w:rsidRPr="003A56AC">
              <w:rPr>
                <w:i/>
                <w:iCs/>
                <w:color w:val="000000"/>
              </w:rPr>
              <w:t>IČ/DIČ:</w:t>
            </w:r>
          </w:p>
        </w:tc>
        <w:tc>
          <w:tcPr>
            <w:tcW w:w="6151" w:type="dxa"/>
            <w:vAlign w:val="center"/>
          </w:tcPr>
          <w:p w:rsidR="008F7E77" w:rsidRPr="00675AA5" w:rsidRDefault="00A107DC" w:rsidP="00C30480">
            <w:pPr>
              <w:pStyle w:val="Odstavecseseznamem"/>
              <w:spacing w:after="0" w:line="240" w:lineRule="auto"/>
              <w:ind w:left="0"/>
              <w:rPr>
                <w:rFonts w:ascii="Arial" w:hAnsi="Arial" w:cs="Arial"/>
                <w:sz w:val="20"/>
                <w:szCs w:val="20"/>
              </w:rPr>
            </w:pPr>
            <w:r w:rsidRPr="00A107DC">
              <w:rPr>
                <w:rFonts w:ascii="Arial" w:hAnsi="Arial" w:cs="Arial"/>
                <w:sz w:val="20"/>
                <w:szCs w:val="20"/>
              </w:rPr>
              <w:t>26361078 / CZ26361078</w:t>
            </w:r>
          </w:p>
        </w:tc>
      </w:tr>
      <w:tr w:rsidR="008F7E77" w:rsidRPr="003A56AC" w:rsidTr="00A56853">
        <w:trPr>
          <w:jc w:val="right"/>
        </w:trPr>
        <w:tc>
          <w:tcPr>
            <w:tcW w:w="3148" w:type="dxa"/>
            <w:vAlign w:val="center"/>
          </w:tcPr>
          <w:p w:rsidR="008F7E77" w:rsidRPr="003A56AC" w:rsidRDefault="008F7E77" w:rsidP="00C30480">
            <w:pPr>
              <w:rPr>
                <w:i/>
                <w:iCs/>
                <w:color w:val="000000"/>
              </w:rPr>
            </w:pPr>
            <w:r w:rsidRPr="003A56AC">
              <w:rPr>
                <w:i/>
                <w:iCs/>
                <w:color w:val="000000"/>
              </w:rPr>
              <w:t>Sídlo:</w:t>
            </w:r>
          </w:p>
        </w:tc>
        <w:tc>
          <w:tcPr>
            <w:tcW w:w="6151" w:type="dxa"/>
            <w:vAlign w:val="center"/>
          </w:tcPr>
          <w:p w:rsidR="008F7E77" w:rsidRPr="00675AA5" w:rsidRDefault="00A107DC" w:rsidP="00C30480">
            <w:pPr>
              <w:widowControl w:val="0"/>
              <w:ind w:right="-2"/>
              <w:rPr>
                <w:bCs/>
                <w:color w:val="000000"/>
              </w:rPr>
            </w:pPr>
            <w:r w:rsidRPr="00A107DC">
              <w:t>Kozinova 292, 344 22 Domažlice</w:t>
            </w:r>
          </w:p>
        </w:tc>
      </w:tr>
      <w:tr w:rsidR="008F7E77" w:rsidRPr="003A56AC" w:rsidTr="00A56853">
        <w:trPr>
          <w:trHeight w:val="57"/>
          <w:jc w:val="right"/>
        </w:trPr>
        <w:tc>
          <w:tcPr>
            <w:tcW w:w="3148" w:type="dxa"/>
            <w:vAlign w:val="center"/>
          </w:tcPr>
          <w:p w:rsidR="008F7E77" w:rsidRPr="003A56AC" w:rsidRDefault="008F7E77" w:rsidP="00C30480">
            <w:pPr>
              <w:rPr>
                <w:i/>
                <w:iCs/>
                <w:color w:val="000000"/>
              </w:rPr>
            </w:pPr>
            <w:r w:rsidRPr="003A56AC">
              <w:rPr>
                <w:i/>
                <w:iCs/>
                <w:color w:val="000000"/>
              </w:rPr>
              <w:t>Statutární zástupce:</w:t>
            </w:r>
          </w:p>
        </w:tc>
        <w:tc>
          <w:tcPr>
            <w:tcW w:w="6151" w:type="dxa"/>
            <w:vAlign w:val="center"/>
          </w:tcPr>
          <w:p w:rsidR="00A107DC" w:rsidRPr="00A56853" w:rsidRDefault="00A107DC" w:rsidP="00A107DC">
            <w:pPr>
              <w:widowControl w:val="0"/>
              <w:ind w:right="-2"/>
            </w:pPr>
            <w:r w:rsidRPr="00A56853">
              <w:t>MUDr. Petr Hubáček, MBA, LL.M., Ph.D., předseda představenstva</w:t>
            </w:r>
          </w:p>
          <w:p w:rsidR="00B277A9" w:rsidRPr="00675AA5" w:rsidRDefault="00A56853" w:rsidP="00A56853">
            <w:pPr>
              <w:widowControl w:val="0"/>
              <w:ind w:right="-2"/>
            </w:pPr>
            <w:r w:rsidRPr="00A56853">
              <w:rPr>
                <w:bCs/>
              </w:rPr>
              <w:t>Ing. Jana Naarová, členka představenstva</w:t>
            </w:r>
          </w:p>
        </w:tc>
      </w:tr>
      <w:tr w:rsidR="00E73DDD" w:rsidRPr="003A56AC" w:rsidTr="00A56853">
        <w:trPr>
          <w:trHeight w:val="57"/>
          <w:jc w:val="right"/>
        </w:trPr>
        <w:tc>
          <w:tcPr>
            <w:tcW w:w="3148" w:type="dxa"/>
            <w:vAlign w:val="center"/>
          </w:tcPr>
          <w:p w:rsidR="00E73DDD" w:rsidRPr="003A56AC" w:rsidRDefault="00E73DDD" w:rsidP="00C30480">
            <w:pPr>
              <w:rPr>
                <w:i/>
                <w:iCs/>
                <w:color w:val="000000"/>
              </w:rPr>
            </w:pPr>
            <w:r>
              <w:rPr>
                <w:i/>
                <w:iCs/>
                <w:color w:val="000000"/>
              </w:rPr>
              <w:t>E-mail statutárního zástupce:</w:t>
            </w:r>
          </w:p>
        </w:tc>
        <w:tc>
          <w:tcPr>
            <w:tcW w:w="6151" w:type="dxa"/>
            <w:vAlign w:val="center"/>
          </w:tcPr>
          <w:p w:rsidR="00E73DDD" w:rsidRPr="000A4A61" w:rsidRDefault="00FF0F0C" w:rsidP="00C30480">
            <w:pPr>
              <w:widowControl w:val="0"/>
              <w:ind w:right="-2"/>
            </w:pPr>
            <w:hyperlink r:id="rId8" w:history="1">
              <w:r w:rsidR="00A107DC">
                <w:rPr>
                  <w:rStyle w:val="Hypertextovodkaz"/>
                  <w:rFonts w:cs="Arial"/>
                </w:rPr>
                <w:t>petr.hubacek@donem.cz</w:t>
              </w:r>
            </w:hyperlink>
          </w:p>
        </w:tc>
      </w:tr>
      <w:tr w:rsidR="002F47E2" w:rsidRPr="003A56AC" w:rsidTr="00A56853">
        <w:trPr>
          <w:trHeight w:val="57"/>
          <w:jc w:val="right"/>
        </w:trPr>
        <w:tc>
          <w:tcPr>
            <w:tcW w:w="3148" w:type="dxa"/>
            <w:vAlign w:val="center"/>
          </w:tcPr>
          <w:p w:rsidR="00A872BD" w:rsidRDefault="00A872BD" w:rsidP="00A872BD">
            <w:pPr>
              <w:widowControl w:val="0"/>
              <w:ind w:right="-2"/>
              <w:rPr>
                <w:i/>
              </w:rPr>
            </w:pPr>
            <w:r>
              <w:rPr>
                <w:i/>
              </w:rPr>
              <w:t>Kontaktní osoba:</w:t>
            </w:r>
          </w:p>
          <w:p w:rsidR="002F47E2" w:rsidRPr="00141C46" w:rsidRDefault="00A872BD" w:rsidP="00A872BD">
            <w:pPr>
              <w:rPr>
                <w:i/>
                <w:iCs/>
                <w:color w:val="000000"/>
              </w:rPr>
            </w:pPr>
            <w:r>
              <w:rPr>
                <w:i/>
              </w:rPr>
              <w:t xml:space="preserve">(tj. osoba </w:t>
            </w:r>
            <w:r w:rsidRPr="00141C46">
              <w:rPr>
                <w:i/>
              </w:rPr>
              <w:t>oprávněná k jednání za Prodávajícího ve věcech týkajících se této Smlouvy)</w:t>
            </w:r>
          </w:p>
        </w:tc>
        <w:tc>
          <w:tcPr>
            <w:tcW w:w="6151" w:type="dxa"/>
            <w:vAlign w:val="center"/>
          </w:tcPr>
          <w:p w:rsidR="002F47E2" w:rsidRPr="005F1D71" w:rsidRDefault="00A107DC" w:rsidP="008029EE">
            <w:pPr>
              <w:widowControl w:val="0"/>
              <w:ind w:right="-2"/>
              <w:jc w:val="left"/>
            </w:pPr>
            <w:r w:rsidRPr="00A107DC">
              <w:rPr>
                <w:bCs/>
              </w:rPr>
              <w:t>Ing. Luděk Mráz, vedoucí technického oddělení</w:t>
            </w:r>
          </w:p>
        </w:tc>
      </w:tr>
      <w:tr w:rsidR="002F47E2" w:rsidRPr="003A56AC" w:rsidTr="00A56853">
        <w:trPr>
          <w:trHeight w:val="57"/>
          <w:jc w:val="right"/>
        </w:trPr>
        <w:tc>
          <w:tcPr>
            <w:tcW w:w="3148" w:type="dxa"/>
            <w:vAlign w:val="center"/>
          </w:tcPr>
          <w:p w:rsidR="002F47E2" w:rsidRPr="000E2AF9" w:rsidRDefault="002F47E2" w:rsidP="00C30480">
            <w:pPr>
              <w:rPr>
                <w:i/>
                <w:iCs/>
                <w:color w:val="000000"/>
              </w:rPr>
            </w:pPr>
            <w:r w:rsidRPr="000E2AF9">
              <w:rPr>
                <w:i/>
                <w:iCs/>
                <w:color w:val="000000"/>
              </w:rPr>
              <w:t>Tel. na kontaktní osobu:</w:t>
            </w:r>
          </w:p>
        </w:tc>
        <w:tc>
          <w:tcPr>
            <w:tcW w:w="6151" w:type="dxa"/>
            <w:vAlign w:val="center"/>
          </w:tcPr>
          <w:p w:rsidR="002F47E2" w:rsidRPr="005F1D71" w:rsidRDefault="00A107DC" w:rsidP="008029EE">
            <w:pPr>
              <w:widowControl w:val="0"/>
              <w:ind w:right="-2"/>
              <w:jc w:val="left"/>
            </w:pPr>
            <w:r w:rsidRPr="00A107DC">
              <w:t>+420 379 710 131</w:t>
            </w:r>
          </w:p>
        </w:tc>
      </w:tr>
      <w:tr w:rsidR="002F47E2" w:rsidRPr="003A56AC" w:rsidTr="00A56853">
        <w:trPr>
          <w:trHeight w:val="57"/>
          <w:jc w:val="right"/>
        </w:trPr>
        <w:tc>
          <w:tcPr>
            <w:tcW w:w="3148" w:type="dxa"/>
            <w:vAlign w:val="center"/>
          </w:tcPr>
          <w:p w:rsidR="002F47E2" w:rsidRPr="000E2AF9" w:rsidRDefault="002F47E2" w:rsidP="00C30480">
            <w:pPr>
              <w:rPr>
                <w:i/>
                <w:iCs/>
                <w:color w:val="000000"/>
              </w:rPr>
            </w:pPr>
            <w:r w:rsidRPr="000E2AF9">
              <w:rPr>
                <w:i/>
                <w:iCs/>
                <w:color w:val="000000"/>
              </w:rPr>
              <w:t>E-mail kontaktní osoby:</w:t>
            </w:r>
          </w:p>
        </w:tc>
        <w:tc>
          <w:tcPr>
            <w:tcW w:w="6151" w:type="dxa"/>
            <w:vAlign w:val="center"/>
          </w:tcPr>
          <w:p w:rsidR="002F47E2" w:rsidRPr="005F1D71" w:rsidRDefault="00FF0F0C" w:rsidP="008029EE">
            <w:pPr>
              <w:widowControl w:val="0"/>
              <w:ind w:right="-2"/>
              <w:jc w:val="left"/>
            </w:pPr>
            <w:hyperlink r:id="rId9" w:history="1">
              <w:r w:rsidR="00A107DC">
                <w:rPr>
                  <w:rStyle w:val="Hypertextovodkaz"/>
                  <w:rFonts w:cs="Arial"/>
                </w:rPr>
                <w:t>ludek.mraz@donem.cz</w:t>
              </w:r>
            </w:hyperlink>
          </w:p>
        </w:tc>
      </w:tr>
    </w:tbl>
    <w:p w:rsidR="005E1885" w:rsidRPr="003A56AC" w:rsidRDefault="00B12E31" w:rsidP="00B12E31">
      <w:pPr>
        <w:pStyle w:val="Bezmezer"/>
        <w:spacing w:before="120"/>
        <w:rPr>
          <w:rFonts w:ascii="Arial" w:hAnsi="Arial" w:cs="Arial"/>
          <w:sz w:val="20"/>
          <w:szCs w:val="20"/>
        </w:rPr>
      </w:pPr>
      <w:r w:rsidRPr="003A56AC">
        <w:rPr>
          <w:rFonts w:ascii="Arial" w:hAnsi="Arial" w:cs="Arial"/>
          <w:sz w:val="20"/>
          <w:szCs w:val="20"/>
        </w:rPr>
        <w:t xml:space="preserve"> </w:t>
      </w:r>
      <w:r w:rsidR="005E1885" w:rsidRPr="003A56AC">
        <w:rPr>
          <w:rFonts w:ascii="Arial" w:hAnsi="Arial" w:cs="Arial"/>
          <w:sz w:val="20"/>
          <w:szCs w:val="20"/>
        </w:rPr>
        <w:t xml:space="preserve">(dále jen </w:t>
      </w:r>
      <w:r w:rsidRPr="003A56AC">
        <w:rPr>
          <w:rFonts w:ascii="Arial" w:hAnsi="Arial" w:cs="Arial"/>
          <w:sz w:val="20"/>
          <w:szCs w:val="20"/>
        </w:rPr>
        <w:t>„</w:t>
      </w:r>
      <w:r w:rsidR="005E1885" w:rsidRPr="003A56AC">
        <w:rPr>
          <w:rFonts w:ascii="Arial" w:hAnsi="Arial" w:cs="Arial"/>
          <w:b/>
          <w:sz w:val="20"/>
          <w:szCs w:val="20"/>
        </w:rPr>
        <w:t>Kupující</w:t>
      </w:r>
      <w:r w:rsidRPr="003A56AC">
        <w:rPr>
          <w:rFonts w:ascii="Arial" w:hAnsi="Arial" w:cs="Arial"/>
          <w:b/>
          <w:sz w:val="20"/>
          <w:szCs w:val="20"/>
        </w:rPr>
        <w:t>“</w:t>
      </w:r>
      <w:r w:rsidR="005E1885" w:rsidRPr="003A56AC">
        <w:rPr>
          <w:rFonts w:ascii="Arial" w:hAnsi="Arial" w:cs="Arial"/>
          <w:sz w:val="20"/>
          <w:szCs w:val="20"/>
        </w:rPr>
        <w:t>)</w:t>
      </w:r>
    </w:p>
    <w:p w:rsidR="00B12E31" w:rsidRPr="003A56AC" w:rsidRDefault="00B12E31" w:rsidP="00B12E31">
      <w:pPr>
        <w:ind w:left="357"/>
        <w:rPr>
          <w:bCs/>
        </w:rPr>
      </w:pPr>
    </w:p>
    <w:p w:rsidR="005E1885" w:rsidRPr="003A56AC" w:rsidRDefault="00024300" w:rsidP="001C5410">
      <w:pPr>
        <w:numPr>
          <w:ilvl w:val="0"/>
          <w:numId w:val="13"/>
        </w:numPr>
        <w:spacing w:after="120"/>
        <w:ind w:left="357" w:hanging="357"/>
        <w:rPr>
          <w:bCs/>
        </w:rPr>
      </w:pPr>
      <w:r>
        <w:rPr>
          <w:bCs/>
        </w:rPr>
        <w:t>Prodá</w:t>
      </w:r>
      <w:r w:rsidR="005E1885" w:rsidRPr="003A56AC">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148"/>
        <w:gridCol w:w="6151"/>
      </w:tblGrid>
      <w:tr w:rsidR="00CA03AE" w:rsidRPr="003A56AC" w:rsidTr="00A56853">
        <w:trPr>
          <w:jc w:val="right"/>
        </w:trPr>
        <w:tc>
          <w:tcPr>
            <w:tcW w:w="3148" w:type="dxa"/>
            <w:vAlign w:val="center"/>
          </w:tcPr>
          <w:p w:rsidR="00CA03AE" w:rsidRPr="00D074B8" w:rsidRDefault="00CA03AE" w:rsidP="003A56AC">
            <w:pPr>
              <w:widowControl w:val="0"/>
              <w:ind w:right="-2"/>
              <w:rPr>
                <w:bCs/>
                <w:i/>
                <w:color w:val="000000"/>
              </w:rPr>
            </w:pPr>
            <w:r w:rsidRPr="00D074B8">
              <w:rPr>
                <w:i/>
                <w:color w:val="000000"/>
              </w:rPr>
              <w:t>N</w:t>
            </w:r>
            <w:r w:rsidRPr="00D074B8">
              <w:rPr>
                <w:i/>
                <w:color w:val="000000"/>
                <w:spacing w:val="-7"/>
              </w:rPr>
              <w:t>á</w:t>
            </w:r>
            <w:r w:rsidRPr="00D074B8">
              <w:rPr>
                <w:i/>
                <w:color w:val="000000"/>
              </w:rPr>
              <w:t>zev:</w:t>
            </w:r>
          </w:p>
        </w:tc>
        <w:tc>
          <w:tcPr>
            <w:tcW w:w="6151" w:type="dxa"/>
          </w:tcPr>
          <w:p w:rsidR="00CA03AE" w:rsidRDefault="00CA03AE" w:rsidP="00AE795B">
            <w:r w:rsidRPr="0094392B">
              <w:rPr>
                <w:b/>
                <w:bCs/>
                <w:color w:val="FF0000"/>
              </w:rPr>
              <w:t xml:space="preserve">doplní </w:t>
            </w:r>
            <w:r w:rsidR="00AE795B">
              <w:rPr>
                <w:b/>
                <w:bCs/>
                <w:color w:val="FF0000"/>
              </w:rPr>
              <w:t>dodavatel</w:t>
            </w:r>
          </w:p>
        </w:tc>
      </w:tr>
      <w:tr w:rsidR="00AE795B" w:rsidRPr="003A56AC" w:rsidTr="00A56853">
        <w:trPr>
          <w:jc w:val="right"/>
        </w:trPr>
        <w:tc>
          <w:tcPr>
            <w:tcW w:w="3148" w:type="dxa"/>
            <w:vAlign w:val="center"/>
          </w:tcPr>
          <w:p w:rsidR="00AE795B" w:rsidRPr="00D074B8" w:rsidRDefault="00AE795B" w:rsidP="003A56AC">
            <w:pPr>
              <w:widowControl w:val="0"/>
              <w:ind w:right="-2"/>
              <w:rPr>
                <w:bCs/>
                <w:i/>
                <w:color w:val="000000"/>
              </w:rPr>
            </w:pPr>
            <w:r w:rsidRPr="00D074B8">
              <w:rPr>
                <w:bCs/>
                <w:i/>
                <w:color w:val="000000"/>
              </w:rPr>
              <w:t>IČ/DIČ:</w:t>
            </w:r>
          </w:p>
        </w:tc>
        <w:tc>
          <w:tcPr>
            <w:tcW w:w="6151" w:type="dxa"/>
          </w:tcPr>
          <w:p w:rsidR="00AE795B" w:rsidRDefault="00AE795B">
            <w:r w:rsidRPr="00E40A9C">
              <w:rPr>
                <w:b/>
                <w:bCs/>
                <w:color w:val="FF0000"/>
              </w:rPr>
              <w:t>doplní dodavatel</w:t>
            </w:r>
          </w:p>
        </w:tc>
      </w:tr>
      <w:tr w:rsidR="00AE795B" w:rsidRPr="003A56AC" w:rsidTr="00A56853">
        <w:trPr>
          <w:jc w:val="right"/>
        </w:trPr>
        <w:tc>
          <w:tcPr>
            <w:tcW w:w="3148" w:type="dxa"/>
            <w:vAlign w:val="center"/>
          </w:tcPr>
          <w:p w:rsidR="00AE795B" w:rsidRPr="00D074B8" w:rsidRDefault="00AE795B" w:rsidP="003A56AC">
            <w:pPr>
              <w:widowControl w:val="0"/>
              <w:ind w:right="-2"/>
              <w:rPr>
                <w:bCs/>
                <w:i/>
                <w:color w:val="000000"/>
              </w:rPr>
            </w:pPr>
            <w:r w:rsidRPr="00D074B8">
              <w:rPr>
                <w:bCs/>
                <w:i/>
                <w:color w:val="000000"/>
              </w:rPr>
              <w:t>Sídlo:</w:t>
            </w:r>
          </w:p>
        </w:tc>
        <w:tc>
          <w:tcPr>
            <w:tcW w:w="6151" w:type="dxa"/>
          </w:tcPr>
          <w:p w:rsidR="00AE795B" w:rsidRDefault="00AE795B">
            <w:r w:rsidRPr="00E40A9C">
              <w:rPr>
                <w:b/>
                <w:bCs/>
                <w:color w:val="FF0000"/>
              </w:rPr>
              <w:t>doplní dodavatel</w:t>
            </w:r>
          </w:p>
        </w:tc>
      </w:tr>
      <w:tr w:rsidR="00AE795B" w:rsidRPr="003A56AC" w:rsidTr="00A56853">
        <w:trPr>
          <w:jc w:val="right"/>
        </w:trPr>
        <w:tc>
          <w:tcPr>
            <w:tcW w:w="3148" w:type="dxa"/>
            <w:vAlign w:val="center"/>
          </w:tcPr>
          <w:p w:rsidR="00A872BD" w:rsidRDefault="00AE795B" w:rsidP="00A872BD">
            <w:pPr>
              <w:widowControl w:val="0"/>
              <w:ind w:right="-2"/>
              <w:rPr>
                <w:bCs/>
                <w:i/>
              </w:rPr>
            </w:pPr>
            <w:r w:rsidRPr="00D074B8">
              <w:rPr>
                <w:bCs/>
                <w:i/>
              </w:rPr>
              <w:t>Adresa pro doručování:</w:t>
            </w:r>
          </w:p>
          <w:p w:rsidR="00AE795B" w:rsidRPr="00D074B8" w:rsidRDefault="00AE795B" w:rsidP="00A872BD">
            <w:pPr>
              <w:widowControl w:val="0"/>
              <w:ind w:right="-2"/>
              <w:rPr>
                <w:bCs/>
                <w:i/>
                <w:color w:val="000000"/>
              </w:rPr>
            </w:pPr>
            <w:r w:rsidRPr="00D074B8">
              <w:rPr>
                <w:bCs/>
                <w:i/>
              </w:rPr>
              <w:t xml:space="preserve">(pokud </w:t>
            </w:r>
            <w:r w:rsidRPr="00D074B8">
              <w:rPr>
                <w:i/>
              </w:rPr>
              <w:t>se liší od sídla)</w:t>
            </w:r>
          </w:p>
        </w:tc>
        <w:tc>
          <w:tcPr>
            <w:tcW w:w="6151" w:type="dxa"/>
          </w:tcPr>
          <w:p w:rsidR="00AE795B" w:rsidRDefault="00AE795B">
            <w:r w:rsidRPr="00E40A9C">
              <w:rPr>
                <w:b/>
                <w:bCs/>
                <w:color w:val="FF0000"/>
              </w:rPr>
              <w:t>doplní dodavatel</w:t>
            </w:r>
          </w:p>
        </w:tc>
      </w:tr>
      <w:tr w:rsidR="00AE795B" w:rsidRPr="003A56AC" w:rsidTr="00A56853">
        <w:trPr>
          <w:jc w:val="right"/>
        </w:trPr>
        <w:tc>
          <w:tcPr>
            <w:tcW w:w="3148" w:type="dxa"/>
            <w:vAlign w:val="center"/>
          </w:tcPr>
          <w:p w:rsidR="00AE795B" w:rsidRPr="00D074B8" w:rsidRDefault="00AE795B" w:rsidP="003A56AC">
            <w:pPr>
              <w:widowControl w:val="0"/>
              <w:ind w:right="-2"/>
              <w:rPr>
                <w:bCs/>
                <w:i/>
                <w:color w:val="000000"/>
              </w:rPr>
            </w:pPr>
            <w:r w:rsidRPr="00D074B8">
              <w:rPr>
                <w:i/>
                <w:color w:val="000000"/>
              </w:rPr>
              <w:t>Statutární zástupce</w:t>
            </w:r>
            <w:r w:rsidRPr="00D074B8">
              <w:rPr>
                <w:bCs/>
                <w:i/>
                <w:color w:val="000000"/>
              </w:rPr>
              <w:t>:</w:t>
            </w:r>
          </w:p>
        </w:tc>
        <w:tc>
          <w:tcPr>
            <w:tcW w:w="6151" w:type="dxa"/>
          </w:tcPr>
          <w:p w:rsidR="00AE795B" w:rsidRDefault="00AE795B">
            <w:r w:rsidRPr="00E40A9C">
              <w:rPr>
                <w:b/>
                <w:bCs/>
                <w:color w:val="FF0000"/>
              </w:rPr>
              <w:t>doplní dodavatel</w:t>
            </w:r>
          </w:p>
        </w:tc>
      </w:tr>
      <w:tr w:rsidR="00E73DDD" w:rsidRPr="003A56AC" w:rsidTr="00A56853">
        <w:trPr>
          <w:jc w:val="right"/>
        </w:trPr>
        <w:tc>
          <w:tcPr>
            <w:tcW w:w="3148" w:type="dxa"/>
            <w:vAlign w:val="center"/>
          </w:tcPr>
          <w:p w:rsidR="00E73DDD" w:rsidRPr="00D074B8" w:rsidRDefault="00E73DDD" w:rsidP="003A56AC">
            <w:pPr>
              <w:widowControl w:val="0"/>
              <w:ind w:right="-2"/>
              <w:rPr>
                <w:i/>
                <w:color w:val="000000"/>
              </w:rPr>
            </w:pPr>
            <w:r w:rsidRPr="00D074B8">
              <w:rPr>
                <w:i/>
                <w:iCs/>
                <w:color w:val="000000"/>
              </w:rPr>
              <w:t>E-mail statutárního zástupce:</w:t>
            </w:r>
          </w:p>
        </w:tc>
        <w:tc>
          <w:tcPr>
            <w:tcW w:w="6151" w:type="dxa"/>
          </w:tcPr>
          <w:p w:rsidR="00E73DDD" w:rsidRPr="00E40A9C" w:rsidRDefault="00E73DDD">
            <w:pPr>
              <w:rPr>
                <w:b/>
                <w:bCs/>
                <w:color w:val="FF0000"/>
              </w:rPr>
            </w:pPr>
            <w:r w:rsidRPr="00E40A9C">
              <w:rPr>
                <w:b/>
                <w:bCs/>
                <w:color w:val="FF0000"/>
              </w:rPr>
              <w:t>doplní dodavatel</w:t>
            </w:r>
          </w:p>
        </w:tc>
      </w:tr>
      <w:tr w:rsidR="00AE795B" w:rsidRPr="003A56AC" w:rsidTr="00A56853">
        <w:trPr>
          <w:jc w:val="right"/>
        </w:trPr>
        <w:tc>
          <w:tcPr>
            <w:tcW w:w="3148" w:type="dxa"/>
            <w:vAlign w:val="center"/>
          </w:tcPr>
          <w:p w:rsidR="00A872BD" w:rsidRDefault="00A872BD" w:rsidP="003A56AC">
            <w:pPr>
              <w:widowControl w:val="0"/>
              <w:ind w:right="-2"/>
              <w:rPr>
                <w:i/>
              </w:rPr>
            </w:pPr>
            <w:r>
              <w:rPr>
                <w:i/>
              </w:rPr>
              <w:t>Kontaktní osoba:</w:t>
            </w:r>
          </w:p>
          <w:p w:rsidR="00AE795B" w:rsidRPr="00D074B8" w:rsidRDefault="00A872BD" w:rsidP="00A872BD">
            <w:pPr>
              <w:widowControl w:val="0"/>
              <w:ind w:right="-2"/>
              <w:rPr>
                <w:bCs/>
                <w:i/>
                <w:color w:val="000000"/>
              </w:rPr>
            </w:pPr>
            <w:r>
              <w:rPr>
                <w:i/>
              </w:rPr>
              <w:t xml:space="preserve">(tj. osoba </w:t>
            </w:r>
            <w:r w:rsidR="00141C46" w:rsidRPr="00141C46">
              <w:rPr>
                <w:i/>
              </w:rPr>
              <w:t>oprávněná k jednání za Prodávajícího ve věcech týkajících se této Smlouvy)</w:t>
            </w:r>
          </w:p>
        </w:tc>
        <w:tc>
          <w:tcPr>
            <w:tcW w:w="6151" w:type="dxa"/>
          </w:tcPr>
          <w:p w:rsidR="00AE795B" w:rsidRDefault="00AE795B">
            <w:r w:rsidRPr="00E40A9C">
              <w:rPr>
                <w:b/>
                <w:bCs/>
                <w:color w:val="FF0000"/>
              </w:rPr>
              <w:t>doplní dodavatel</w:t>
            </w:r>
          </w:p>
        </w:tc>
      </w:tr>
      <w:tr w:rsidR="00AE795B" w:rsidRPr="003A56AC" w:rsidTr="00A56853">
        <w:trPr>
          <w:jc w:val="right"/>
        </w:trPr>
        <w:tc>
          <w:tcPr>
            <w:tcW w:w="3148" w:type="dxa"/>
            <w:vAlign w:val="center"/>
          </w:tcPr>
          <w:p w:rsidR="00AE795B" w:rsidRPr="00D074B8" w:rsidRDefault="00AE795B" w:rsidP="003A56AC">
            <w:pPr>
              <w:widowControl w:val="0"/>
              <w:ind w:right="-2"/>
              <w:rPr>
                <w:bCs/>
                <w:i/>
                <w:color w:val="000000"/>
              </w:rPr>
            </w:pPr>
            <w:r w:rsidRPr="00D074B8">
              <w:rPr>
                <w:bCs/>
                <w:i/>
                <w:color w:val="000000"/>
              </w:rPr>
              <w:t>Tel. na kontaktní osobu:</w:t>
            </w:r>
          </w:p>
        </w:tc>
        <w:tc>
          <w:tcPr>
            <w:tcW w:w="6151" w:type="dxa"/>
          </w:tcPr>
          <w:p w:rsidR="00AE795B" w:rsidRDefault="00AE795B">
            <w:r w:rsidRPr="00E40A9C">
              <w:rPr>
                <w:b/>
                <w:bCs/>
                <w:color w:val="FF0000"/>
              </w:rPr>
              <w:t>doplní dodavatel</w:t>
            </w:r>
          </w:p>
        </w:tc>
      </w:tr>
      <w:tr w:rsidR="00AE795B" w:rsidRPr="003A56AC" w:rsidTr="00A56853">
        <w:trPr>
          <w:jc w:val="right"/>
        </w:trPr>
        <w:tc>
          <w:tcPr>
            <w:tcW w:w="3148" w:type="dxa"/>
            <w:vAlign w:val="center"/>
          </w:tcPr>
          <w:p w:rsidR="00AE795B" w:rsidRPr="00D074B8" w:rsidRDefault="00AE795B" w:rsidP="003A56AC">
            <w:pPr>
              <w:widowControl w:val="0"/>
              <w:ind w:right="-2"/>
              <w:rPr>
                <w:bCs/>
                <w:i/>
                <w:color w:val="000000"/>
              </w:rPr>
            </w:pPr>
            <w:r w:rsidRPr="00D074B8">
              <w:rPr>
                <w:bCs/>
                <w:i/>
                <w:color w:val="000000"/>
              </w:rPr>
              <w:t>E-mail kontaktní osoby:</w:t>
            </w:r>
          </w:p>
        </w:tc>
        <w:tc>
          <w:tcPr>
            <w:tcW w:w="6151" w:type="dxa"/>
          </w:tcPr>
          <w:p w:rsidR="00AE795B" w:rsidRDefault="00AE795B">
            <w:r w:rsidRPr="00E40A9C">
              <w:rPr>
                <w:b/>
                <w:bCs/>
                <w:color w:val="FF0000"/>
              </w:rPr>
              <w:t>doplní dodavatel</w:t>
            </w:r>
          </w:p>
        </w:tc>
      </w:tr>
      <w:tr w:rsidR="00AE795B" w:rsidRPr="003A56AC" w:rsidTr="00A56853">
        <w:trPr>
          <w:jc w:val="right"/>
        </w:trPr>
        <w:tc>
          <w:tcPr>
            <w:tcW w:w="3148" w:type="dxa"/>
          </w:tcPr>
          <w:p w:rsidR="00AE795B" w:rsidRPr="00D074B8" w:rsidRDefault="00AE795B" w:rsidP="003A56AC">
            <w:pPr>
              <w:rPr>
                <w:i/>
              </w:rPr>
            </w:pPr>
            <w:r w:rsidRPr="00D074B8">
              <w:rPr>
                <w:i/>
              </w:rPr>
              <w:t>Banka:</w:t>
            </w:r>
          </w:p>
        </w:tc>
        <w:tc>
          <w:tcPr>
            <w:tcW w:w="6151" w:type="dxa"/>
          </w:tcPr>
          <w:p w:rsidR="00AE795B" w:rsidRDefault="00AE795B">
            <w:r w:rsidRPr="00E40A9C">
              <w:rPr>
                <w:b/>
                <w:bCs/>
                <w:color w:val="FF0000"/>
              </w:rPr>
              <w:t>doplní dodavatel</w:t>
            </w:r>
          </w:p>
        </w:tc>
      </w:tr>
      <w:tr w:rsidR="00AE795B" w:rsidRPr="003A56AC" w:rsidTr="00A56853">
        <w:trPr>
          <w:jc w:val="right"/>
        </w:trPr>
        <w:tc>
          <w:tcPr>
            <w:tcW w:w="3148" w:type="dxa"/>
          </w:tcPr>
          <w:p w:rsidR="00AE795B" w:rsidRPr="00D074B8" w:rsidRDefault="00AE795B" w:rsidP="003A56AC">
            <w:pPr>
              <w:rPr>
                <w:i/>
              </w:rPr>
            </w:pPr>
            <w:r w:rsidRPr="00D074B8">
              <w:rPr>
                <w:i/>
              </w:rPr>
              <w:t>Číslo účtu:</w:t>
            </w:r>
          </w:p>
        </w:tc>
        <w:tc>
          <w:tcPr>
            <w:tcW w:w="6151" w:type="dxa"/>
          </w:tcPr>
          <w:p w:rsidR="00AE795B" w:rsidRDefault="00AE795B">
            <w:r w:rsidRPr="00E40A9C">
              <w:rPr>
                <w:b/>
                <w:bCs/>
                <w:color w:val="FF0000"/>
              </w:rPr>
              <w:t>doplní dodavatel</w:t>
            </w:r>
          </w:p>
        </w:tc>
      </w:tr>
    </w:tbl>
    <w:p w:rsidR="005E1885" w:rsidRPr="003A56AC" w:rsidRDefault="005E1885" w:rsidP="003A56AC">
      <w:pPr>
        <w:pStyle w:val="Bezmezer"/>
        <w:spacing w:before="120" w:after="120"/>
        <w:rPr>
          <w:rFonts w:ascii="Arial" w:hAnsi="Arial" w:cs="Arial"/>
          <w:sz w:val="20"/>
          <w:szCs w:val="20"/>
        </w:rPr>
      </w:pPr>
      <w:r w:rsidRPr="003A56AC">
        <w:rPr>
          <w:rFonts w:ascii="Arial" w:hAnsi="Arial" w:cs="Arial"/>
          <w:sz w:val="20"/>
          <w:szCs w:val="20"/>
        </w:rPr>
        <w:t xml:space="preserve">(dále jen </w:t>
      </w:r>
      <w:r w:rsidR="00B12E31" w:rsidRPr="003A56AC">
        <w:rPr>
          <w:rFonts w:ascii="Arial" w:hAnsi="Arial" w:cs="Arial"/>
          <w:sz w:val="20"/>
          <w:szCs w:val="20"/>
        </w:rPr>
        <w:t>„</w:t>
      </w:r>
      <w:r w:rsidR="00024300">
        <w:rPr>
          <w:rFonts w:ascii="Arial" w:hAnsi="Arial" w:cs="Arial"/>
          <w:b/>
          <w:sz w:val="20"/>
          <w:szCs w:val="20"/>
        </w:rPr>
        <w:t>Prodá</w:t>
      </w:r>
      <w:r w:rsidRPr="003A56AC">
        <w:rPr>
          <w:rFonts w:ascii="Arial" w:hAnsi="Arial" w:cs="Arial"/>
          <w:b/>
          <w:sz w:val="20"/>
          <w:szCs w:val="20"/>
        </w:rPr>
        <w:t>vající</w:t>
      </w:r>
      <w:r w:rsidR="00B12E31" w:rsidRPr="003A56AC">
        <w:rPr>
          <w:rFonts w:ascii="Arial" w:hAnsi="Arial" w:cs="Arial"/>
          <w:sz w:val="20"/>
          <w:szCs w:val="20"/>
        </w:rPr>
        <w:t>“</w:t>
      </w:r>
      <w:r w:rsidRPr="003A56AC">
        <w:rPr>
          <w:rFonts w:ascii="Arial" w:hAnsi="Arial" w:cs="Arial"/>
          <w:sz w:val="20"/>
          <w:szCs w:val="20"/>
        </w:rPr>
        <w:t>)</w:t>
      </w:r>
    </w:p>
    <w:p w:rsidR="005E1885" w:rsidRPr="003A56AC" w:rsidRDefault="005E1885" w:rsidP="003A56AC">
      <w:r w:rsidRPr="003A56AC">
        <w:t>uzavřeli níže uvedeného dne, měsíce a roku tuto smlouvu:</w:t>
      </w:r>
    </w:p>
    <w:p w:rsidR="005E1885" w:rsidRDefault="005E1885" w:rsidP="00A872BD">
      <w:pPr>
        <w:autoSpaceDE w:val="0"/>
        <w:autoSpaceDN w:val="0"/>
        <w:adjustRightInd w:val="0"/>
        <w:rPr>
          <w:b/>
          <w:bCs/>
        </w:rPr>
      </w:pPr>
    </w:p>
    <w:p w:rsidR="004E19D2" w:rsidRPr="003A56AC" w:rsidRDefault="004E19D2" w:rsidP="00A872BD">
      <w:pPr>
        <w:autoSpaceDE w:val="0"/>
        <w:autoSpaceDN w:val="0"/>
        <w:adjustRightInd w:val="0"/>
        <w:rPr>
          <w:b/>
          <w:bCs/>
        </w:rPr>
      </w:pPr>
    </w:p>
    <w:p w:rsidR="005E1885" w:rsidRPr="003A56AC" w:rsidRDefault="00B12E31" w:rsidP="003A56AC">
      <w:pPr>
        <w:spacing w:after="120"/>
        <w:jc w:val="center"/>
        <w:rPr>
          <w:b/>
          <w:bCs/>
        </w:rPr>
      </w:pPr>
      <w:r w:rsidRPr="003A56AC">
        <w:rPr>
          <w:b/>
          <w:bCs/>
        </w:rPr>
        <w:t>I</w:t>
      </w:r>
      <w:r w:rsidR="005E1885" w:rsidRPr="003A56AC">
        <w:rPr>
          <w:b/>
          <w:bCs/>
        </w:rPr>
        <w:t>I. PŘEDMĚT SMLOUVY</w:t>
      </w:r>
    </w:p>
    <w:p w:rsidR="008029EE" w:rsidRPr="00F34777" w:rsidRDefault="005E1885"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t xml:space="preserve">Předmětem této </w:t>
      </w:r>
      <w:r w:rsidR="001458E3" w:rsidRPr="00F34777">
        <w:rPr>
          <w:rFonts w:ascii="Arial" w:hAnsi="Arial" w:cs="Arial"/>
          <w:sz w:val="20"/>
          <w:szCs w:val="20"/>
        </w:rPr>
        <w:t>S</w:t>
      </w:r>
      <w:r w:rsidRPr="00F34777">
        <w:rPr>
          <w:rFonts w:ascii="Arial" w:hAnsi="Arial" w:cs="Arial"/>
          <w:sz w:val="20"/>
          <w:szCs w:val="20"/>
        </w:rPr>
        <w:t xml:space="preserve">mlouvy </w:t>
      </w:r>
      <w:r w:rsidR="00C30480" w:rsidRPr="00F34777">
        <w:rPr>
          <w:rFonts w:ascii="Arial" w:hAnsi="Arial" w:cs="Arial"/>
          <w:b/>
          <w:sz w:val="20"/>
          <w:szCs w:val="20"/>
        </w:rPr>
        <w:t>je dodávka</w:t>
      </w:r>
      <w:r w:rsidR="005F2E28" w:rsidRPr="00F34777">
        <w:rPr>
          <w:rFonts w:ascii="Arial" w:hAnsi="Arial" w:cs="Arial"/>
          <w:b/>
          <w:sz w:val="20"/>
          <w:szCs w:val="20"/>
        </w:rPr>
        <w:t xml:space="preserve"> </w:t>
      </w:r>
      <w:r w:rsidR="008029EE" w:rsidRPr="00F34777">
        <w:rPr>
          <w:rFonts w:ascii="Arial" w:hAnsi="Arial" w:cs="Arial"/>
          <w:b/>
          <w:sz w:val="20"/>
          <w:szCs w:val="20"/>
        </w:rPr>
        <w:t>zdravotnických přístrojů (dále také jen „Zboží“)</w:t>
      </w:r>
      <w:r w:rsidR="002F2514" w:rsidRPr="00F34777">
        <w:rPr>
          <w:rFonts w:ascii="Arial" w:hAnsi="Arial" w:cs="Arial"/>
          <w:b/>
          <w:sz w:val="20"/>
          <w:szCs w:val="20"/>
        </w:rPr>
        <w:t xml:space="preserve"> </w:t>
      </w:r>
      <w:r w:rsidR="002F2514" w:rsidRPr="00F34777">
        <w:rPr>
          <w:rFonts w:ascii="Arial" w:hAnsi="Arial" w:cs="Arial"/>
          <w:sz w:val="20"/>
          <w:szCs w:val="20"/>
        </w:rPr>
        <w:t>blíže specifikovaných v Příloze č. 1 této Smlouvy</w:t>
      </w:r>
      <w:r w:rsidR="00F579B1">
        <w:rPr>
          <w:rFonts w:ascii="Arial" w:hAnsi="Arial" w:cs="Arial"/>
          <w:sz w:val="20"/>
          <w:szCs w:val="20"/>
        </w:rPr>
        <w:t xml:space="preserve"> </w:t>
      </w:r>
      <w:r w:rsidR="00F579B1" w:rsidRPr="008236E7">
        <w:rPr>
          <w:rFonts w:ascii="Arial" w:hAnsi="Arial" w:cs="Arial"/>
          <w:sz w:val="20"/>
          <w:szCs w:val="20"/>
          <w:highlight w:val="yellow"/>
        </w:rPr>
        <w:t>včetně montáže a stavebních úprav v místě dodání</w:t>
      </w:r>
      <w:r w:rsidR="002F2514" w:rsidRPr="00F34777">
        <w:rPr>
          <w:rFonts w:ascii="Arial" w:hAnsi="Arial" w:cs="Arial"/>
          <w:sz w:val="20"/>
          <w:szCs w:val="20"/>
        </w:rPr>
        <w:t>.</w:t>
      </w:r>
      <w:r w:rsidR="002F2514" w:rsidRPr="00F34777">
        <w:rPr>
          <w:rFonts w:ascii="Arial" w:hAnsi="Arial" w:cs="Arial"/>
          <w:b/>
          <w:sz w:val="20"/>
          <w:szCs w:val="20"/>
        </w:rPr>
        <w:t xml:space="preserve"> </w:t>
      </w:r>
      <w:r w:rsidR="002F2514" w:rsidRPr="00F34777">
        <w:rPr>
          <w:rFonts w:ascii="Arial" w:hAnsi="Arial" w:cs="Arial"/>
          <w:sz w:val="20"/>
          <w:szCs w:val="20"/>
          <w:lang w:eastAsia="cs-CZ"/>
        </w:rPr>
        <w:t>Součásti dodávky bude také zejména</w:t>
      </w:r>
      <w:r w:rsidR="00C30480" w:rsidRPr="00F34777">
        <w:rPr>
          <w:rFonts w:ascii="Arial" w:hAnsi="Arial" w:cs="Arial"/>
          <w:b/>
          <w:sz w:val="20"/>
          <w:szCs w:val="20"/>
        </w:rPr>
        <w:t xml:space="preserve"> doprav</w:t>
      </w:r>
      <w:r w:rsidR="002F2514" w:rsidRPr="00F34777">
        <w:rPr>
          <w:rFonts w:ascii="Arial" w:hAnsi="Arial" w:cs="Arial"/>
          <w:b/>
          <w:sz w:val="20"/>
          <w:szCs w:val="20"/>
        </w:rPr>
        <w:t>a</w:t>
      </w:r>
      <w:r w:rsidR="002F2514" w:rsidRPr="00F34777">
        <w:rPr>
          <w:rFonts w:ascii="Arial" w:hAnsi="Arial" w:cs="Arial"/>
          <w:sz w:val="20"/>
          <w:szCs w:val="20"/>
          <w:lang w:eastAsia="cs-CZ"/>
        </w:rPr>
        <w:t xml:space="preserve"> do sídla zadavatele</w:t>
      </w:r>
      <w:r w:rsidR="00C30480" w:rsidRPr="00F34777">
        <w:rPr>
          <w:rFonts w:ascii="Arial" w:hAnsi="Arial" w:cs="Arial"/>
          <w:b/>
          <w:sz w:val="20"/>
          <w:szCs w:val="20"/>
        </w:rPr>
        <w:t xml:space="preserve">, </w:t>
      </w:r>
      <w:r w:rsidR="008029EE" w:rsidRPr="00F34777">
        <w:rPr>
          <w:rFonts w:ascii="Arial" w:hAnsi="Arial" w:cs="Arial"/>
          <w:b/>
          <w:sz w:val="20"/>
          <w:szCs w:val="20"/>
        </w:rPr>
        <w:t xml:space="preserve">instalace, </w:t>
      </w:r>
      <w:r w:rsidR="00C30480" w:rsidRPr="00F34777">
        <w:rPr>
          <w:rFonts w:ascii="Arial" w:hAnsi="Arial" w:cs="Arial"/>
          <w:b/>
          <w:sz w:val="20"/>
          <w:szCs w:val="20"/>
        </w:rPr>
        <w:t>odborné zapojení</w:t>
      </w:r>
      <w:r w:rsidR="00F579B1">
        <w:rPr>
          <w:rFonts w:ascii="Arial" w:hAnsi="Arial" w:cs="Arial"/>
          <w:b/>
          <w:sz w:val="20"/>
          <w:szCs w:val="20"/>
        </w:rPr>
        <w:t xml:space="preserve">, </w:t>
      </w:r>
      <w:r w:rsidR="00F579B1" w:rsidRPr="008236E7">
        <w:rPr>
          <w:rFonts w:ascii="Arial" w:hAnsi="Arial" w:cs="Arial"/>
          <w:b/>
          <w:sz w:val="20"/>
          <w:szCs w:val="20"/>
          <w:highlight w:val="yellow"/>
        </w:rPr>
        <w:t>nezbytné stavební úpravy</w:t>
      </w:r>
      <w:r w:rsidR="00C30480" w:rsidRPr="00F34777">
        <w:rPr>
          <w:rFonts w:ascii="Arial" w:hAnsi="Arial" w:cs="Arial"/>
          <w:b/>
          <w:sz w:val="20"/>
          <w:szCs w:val="20"/>
        </w:rPr>
        <w:t xml:space="preserve"> a zprovoznění přístroj</w:t>
      </w:r>
      <w:r w:rsidR="008029EE" w:rsidRPr="00F34777">
        <w:rPr>
          <w:rFonts w:ascii="Arial" w:hAnsi="Arial" w:cs="Arial"/>
          <w:b/>
          <w:sz w:val="20"/>
          <w:szCs w:val="20"/>
        </w:rPr>
        <w:t>ů</w:t>
      </w:r>
      <w:r w:rsidR="002F2514" w:rsidRPr="00F34777">
        <w:rPr>
          <w:rFonts w:ascii="Arial" w:hAnsi="Arial" w:cs="Arial"/>
          <w:b/>
          <w:sz w:val="20"/>
          <w:szCs w:val="20"/>
        </w:rPr>
        <w:t xml:space="preserve"> v místě určeném Kupujícím</w:t>
      </w:r>
      <w:r w:rsidR="008029EE" w:rsidRPr="00F34777">
        <w:rPr>
          <w:rFonts w:ascii="Arial" w:hAnsi="Arial" w:cs="Arial"/>
          <w:b/>
          <w:sz w:val="20"/>
          <w:szCs w:val="20"/>
        </w:rPr>
        <w:t xml:space="preserve"> a </w:t>
      </w:r>
      <w:r w:rsidR="00C30480" w:rsidRPr="00F34777">
        <w:rPr>
          <w:rFonts w:ascii="Arial" w:hAnsi="Arial" w:cs="Arial"/>
          <w:b/>
          <w:sz w:val="20"/>
          <w:szCs w:val="20"/>
        </w:rPr>
        <w:t>zaškolení příslušných zaměstnanců</w:t>
      </w:r>
      <w:r w:rsidR="008029EE" w:rsidRPr="00F34777">
        <w:rPr>
          <w:rFonts w:ascii="Arial" w:hAnsi="Arial" w:cs="Arial"/>
          <w:b/>
          <w:sz w:val="20"/>
          <w:szCs w:val="20"/>
        </w:rPr>
        <w:t>.</w:t>
      </w:r>
    </w:p>
    <w:p w:rsidR="005E1885" w:rsidRPr="0037705B" w:rsidRDefault="008029EE"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lastRenderedPageBreak/>
        <w:t>Tato Smlouva je uzavřena na základě výsledku zadávacího řízení na veřejnou zakázku s názvem</w:t>
      </w:r>
      <w:r w:rsidRPr="00F34777">
        <w:rPr>
          <w:rFonts w:ascii="Arial" w:hAnsi="Arial" w:cs="Arial"/>
          <w:b/>
          <w:sz w:val="20"/>
          <w:szCs w:val="20"/>
        </w:rPr>
        <w:t xml:space="preserve"> „</w:t>
      </w:r>
      <w:r w:rsidR="002F2514" w:rsidRPr="00F34777">
        <w:rPr>
          <w:rFonts w:ascii="Arial" w:hAnsi="Arial" w:cs="Arial"/>
          <w:b/>
          <w:sz w:val="20"/>
          <w:szCs w:val="20"/>
        </w:rPr>
        <w:t xml:space="preserve">Modernizace návazné </w:t>
      </w:r>
      <w:r w:rsidR="00E83511">
        <w:rPr>
          <w:rFonts w:ascii="Arial" w:hAnsi="Arial" w:cs="Arial"/>
          <w:b/>
          <w:sz w:val="20"/>
          <w:szCs w:val="20"/>
        </w:rPr>
        <w:t>péče – laboratorní technika</w:t>
      </w:r>
      <w:r w:rsidRPr="00F34777">
        <w:rPr>
          <w:rFonts w:ascii="Arial" w:hAnsi="Arial" w:cs="Arial"/>
          <w:b/>
          <w:sz w:val="20"/>
          <w:szCs w:val="20"/>
        </w:rPr>
        <w:t>“</w:t>
      </w:r>
      <w:r w:rsidRPr="00F34777">
        <w:rPr>
          <w:rFonts w:ascii="Arial" w:hAnsi="Arial" w:cs="Arial"/>
          <w:sz w:val="20"/>
          <w:szCs w:val="20"/>
        </w:rPr>
        <w:t xml:space="preserve">, zadávanou Kupujícím jako zadavatelem ve smyslu </w:t>
      </w:r>
      <w:r w:rsidRPr="00F34777">
        <w:rPr>
          <w:rFonts w:ascii="Arial" w:hAnsi="Arial" w:cs="Arial"/>
          <w:bCs/>
          <w:color w:val="010000"/>
          <w:sz w:val="20"/>
          <w:szCs w:val="20"/>
        </w:rPr>
        <w:t>zákona č. 134/2016 Sb., o zadávání veřejných zakázkách, ve znění pozdějších předpisů (dále jen „ZZVZ“)</w:t>
      </w:r>
      <w:r w:rsidRPr="00F34777">
        <w:rPr>
          <w:rFonts w:ascii="Arial" w:hAnsi="Arial" w:cs="Arial"/>
          <w:sz w:val="20"/>
          <w:szCs w:val="20"/>
        </w:rPr>
        <w:t>, a to dle nabídky Prodávajícího podané na předmětnou veřejnou zakázku, resp. její část</w:t>
      </w:r>
      <w:r w:rsidR="00543BBF">
        <w:rPr>
          <w:rFonts w:ascii="Arial" w:hAnsi="Arial" w:cs="Arial"/>
          <w:sz w:val="20"/>
          <w:szCs w:val="20"/>
        </w:rPr>
        <w:t xml:space="preserve"> dle čl. II.3 </w:t>
      </w:r>
      <w:r w:rsidR="00543BBF" w:rsidRPr="0037705B">
        <w:rPr>
          <w:rFonts w:ascii="Arial" w:hAnsi="Arial" w:cs="Arial"/>
          <w:sz w:val="20"/>
          <w:szCs w:val="20"/>
        </w:rPr>
        <w:t>této Smlouvy</w:t>
      </w:r>
      <w:r w:rsidRPr="0037705B">
        <w:rPr>
          <w:rFonts w:ascii="Arial" w:hAnsi="Arial" w:cs="Arial"/>
          <w:sz w:val="20"/>
          <w:szCs w:val="20"/>
        </w:rPr>
        <w:t>, a v souladu se zadávacími podmínkami k této veřejné zakázce</w:t>
      </w:r>
      <w:r w:rsidR="00543BBF" w:rsidRPr="0037705B">
        <w:rPr>
          <w:rFonts w:ascii="Arial" w:hAnsi="Arial" w:cs="Arial"/>
          <w:sz w:val="20"/>
          <w:szCs w:val="20"/>
        </w:rPr>
        <w:t xml:space="preserve"> (dále také jen „VZ“)</w:t>
      </w:r>
      <w:r w:rsidR="005E1885" w:rsidRPr="0037705B">
        <w:rPr>
          <w:rFonts w:ascii="Arial" w:hAnsi="Arial" w:cs="Arial"/>
          <w:sz w:val="20"/>
          <w:szCs w:val="20"/>
        </w:rPr>
        <w:t>.</w:t>
      </w:r>
    </w:p>
    <w:p w:rsidR="008858ED" w:rsidRPr="0037705B" w:rsidRDefault="008029EE" w:rsidP="008858ED">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Označení předmětné části výše uvedené veřejné zakázky: </w:t>
      </w:r>
      <w:r w:rsidRPr="0037705B">
        <w:rPr>
          <w:rFonts w:ascii="Arial" w:hAnsi="Arial" w:cs="Arial"/>
          <w:b/>
          <w:color w:val="FF0000"/>
          <w:sz w:val="20"/>
          <w:szCs w:val="20"/>
        </w:rPr>
        <w:t>DOPLNIT</w:t>
      </w:r>
      <w:r w:rsidR="008858ED" w:rsidRPr="0037705B">
        <w:rPr>
          <w:rFonts w:ascii="Arial" w:hAnsi="Arial" w:cs="Arial"/>
          <w:b/>
          <w:color w:val="FF0000"/>
          <w:sz w:val="20"/>
          <w:szCs w:val="20"/>
        </w:rPr>
        <w:t xml:space="preserve"> </w:t>
      </w:r>
      <w:r w:rsidR="008858ED" w:rsidRPr="0037705B">
        <w:rPr>
          <w:rStyle w:val="Znakapoznpodarou"/>
          <w:rFonts w:ascii="Arial" w:hAnsi="Arial" w:cs="Arial"/>
          <w:b/>
          <w:color w:val="FF0000"/>
          <w:sz w:val="20"/>
          <w:szCs w:val="20"/>
        </w:rPr>
        <w:footnoteReference w:id="1"/>
      </w:r>
    </w:p>
    <w:p w:rsidR="005F2E28" w:rsidRPr="0037705B" w:rsidRDefault="005F2E28" w:rsidP="001C5410">
      <w:pPr>
        <w:pStyle w:val="Nadpis2"/>
        <w:numPr>
          <w:ilvl w:val="0"/>
          <w:numId w:val="1"/>
        </w:numPr>
        <w:spacing w:before="120" w:after="120"/>
        <w:ind w:left="357" w:hanging="357"/>
        <w:rPr>
          <w:sz w:val="20"/>
          <w:szCs w:val="20"/>
        </w:rPr>
      </w:pPr>
      <w:r w:rsidRPr="0037705B">
        <w:rPr>
          <w:sz w:val="20"/>
          <w:szCs w:val="20"/>
        </w:rPr>
        <w:t xml:space="preserve">Specifikace </w:t>
      </w:r>
      <w:r w:rsidR="00024300" w:rsidRPr="0037705B">
        <w:rPr>
          <w:sz w:val="20"/>
          <w:szCs w:val="20"/>
        </w:rPr>
        <w:t>Zboží</w:t>
      </w:r>
      <w:r w:rsidRPr="0037705B">
        <w:rPr>
          <w:sz w:val="20"/>
          <w:szCs w:val="20"/>
        </w:rPr>
        <w:t xml:space="preserve"> </w:t>
      </w:r>
      <w:r w:rsidR="008029EE" w:rsidRPr="0037705B">
        <w:rPr>
          <w:sz w:val="20"/>
          <w:szCs w:val="20"/>
        </w:rPr>
        <w:t xml:space="preserve">a další požadavky zadavatele </w:t>
      </w:r>
      <w:r w:rsidRPr="0037705B">
        <w:rPr>
          <w:sz w:val="20"/>
          <w:szCs w:val="20"/>
        </w:rPr>
        <w:t xml:space="preserve">vycházejí ze zadávacích podmínek </w:t>
      </w:r>
      <w:r w:rsidR="00024300" w:rsidRPr="0037705B">
        <w:rPr>
          <w:sz w:val="20"/>
          <w:szCs w:val="20"/>
        </w:rPr>
        <w:t>K</w:t>
      </w:r>
      <w:r w:rsidRPr="0037705B">
        <w:rPr>
          <w:sz w:val="20"/>
          <w:szCs w:val="20"/>
        </w:rPr>
        <w:t xml:space="preserve">upujícího jako zadavatele výše uvedené veřejné zakázky a nabídky </w:t>
      </w:r>
      <w:r w:rsidR="00024300" w:rsidRPr="0037705B">
        <w:rPr>
          <w:sz w:val="20"/>
          <w:szCs w:val="20"/>
        </w:rPr>
        <w:t>Prodá</w:t>
      </w:r>
      <w:r w:rsidRPr="0037705B">
        <w:rPr>
          <w:sz w:val="20"/>
          <w:szCs w:val="20"/>
        </w:rPr>
        <w:t xml:space="preserve">vajícího jako vybraného </w:t>
      </w:r>
      <w:r w:rsidR="008029EE" w:rsidRPr="0037705B">
        <w:rPr>
          <w:sz w:val="20"/>
          <w:szCs w:val="20"/>
        </w:rPr>
        <w:t xml:space="preserve">dodavatele </w:t>
      </w:r>
      <w:r w:rsidRPr="0037705B">
        <w:rPr>
          <w:sz w:val="20"/>
          <w:szCs w:val="20"/>
        </w:rPr>
        <w:t xml:space="preserve">v tomto </w:t>
      </w:r>
      <w:r w:rsidR="008029EE" w:rsidRPr="0037705B">
        <w:rPr>
          <w:sz w:val="20"/>
          <w:szCs w:val="20"/>
        </w:rPr>
        <w:t xml:space="preserve">zadávacím </w:t>
      </w:r>
      <w:r w:rsidRPr="0037705B">
        <w:rPr>
          <w:sz w:val="20"/>
          <w:szCs w:val="20"/>
        </w:rPr>
        <w:t xml:space="preserve">řízení. </w:t>
      </w:r>
      <w:r w:rsidR="00024300" w:rsidRPr="0037705B">
        <w:rPr>
          <w:sz w:val="20"/>
          <w:szCs w:val="20"/>
        </w:rPr>
        <w:t>Zboží</w:t>
      </w:r>
      <w:r w:rsidRPr="0037705B">
        <w:rPr>
          <w:sz w:val="20"/>
          <w:szCs w:val="20"/>
        </w:rPr>
        <w:t xml:space="preserve"> bude dodáno </w:t>
      </w:r>
      <w:r w:rsidR="00543BBF" w:rsidRPr="0037705B">
        <w:rPr>
          <w:sz w:val="20"/>
          <w:szCs w:val="20"/>
        </w:rPr>
        <w:t xml:space="preserve">v požadovaném počtu a kvalitě </w:t>
      </w:r>
      <w:r w:rsidRPr="0037705B">
        <w:rPr>
          <w:sz w:val="20"/>
          <w:szCs w:val="20"/>
        </w:rPr>
        <w:t>dle technické specifikace uvedené v Příloze č. 1 této Smlouvy</w:t>
      </w:r>
      <w:r w:rsidR="008029EE" w:rsidRPr="0037705B">
        <w:rPr>
          <w:sz w:val="20"/>
          <w:szCs w:val="20"/>
        </w:rPr>
        <w:t xml:space="preserve"> a v souladu s podmínkami </w:t>
      </w:r>
      <w:r w:rsidR="002F2514" w:rsidRPr="0037705B">
        <w:rPr>
          <w:sz w:val="20"/>
          <w:szCs w:val="20"/>
        </w:rPr>
        <w:t xml:space="preserve">a požadavky </w:t>
      </w:r>
      <w:r w:rsidR="008029EE" w:rsidRPr="0037705B">
        <w:rPr>
          <w:sz w:val="20"/>
          <w:szCs w:val="20"/>
        </w:rPr>
        <w:t xml:space="preserve">uvedenými </w:t>
      </w:r>
      <w:r w:rsidR="002F2514" w:rsidRPr="0037705B">
        <w:rPr>
          <w:sz w:val="20"/>
          <w:szCs w:val="20"/>
        </w:rPr>
        <w:t xml:space="preserve">v </w:t>
      </w:r>
      <w:r w:rsidR="008029EE" w:rsidRPr="0037705B">
        <w:rPr>
          <w:sz w:val="20"/>
          <w:szCs w:val="20"/>
        </w:rPr>
        <w:t>zadávacích podmínkách předmětné veřejné zakázky</w:t>
      </w:r>
      <w:r w:rsidRPr="0037705B">
        <w:rPr>
          <w:sz w:val="20"/>
          <w:szCs w:val="20"/>
        </w:rPr>
        <w:t>.</w:t>
      </w:r>
    </w:p>
    <w:p w:rsidR="005F2E28" w:rsidRPr="0037705B"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Zboží</w:t>
      </w:r>
      <w:r w:rsidR="005E1885" w:rsidRPr="0037705B">
        <w:rPr>
          <w:rFonts w:ascii="Arial" w:hAnsi="Arial" w:cs="Arial"/>
          <w:sz w:val="20"/>
          <w:szCs w:val="20"/>
        </w:rPr>
        <w:t xml:space="preserve"> musí přesně odpovídat sjednané kvalitě a technickým požadavkům uvedeným v zadávacích podmínkách a v nabídce </w:t>
      </w:r>
      <w:r w:rsidR="002F2514" w:rsidRPr="0037705B">
        <w:rPr>
          <w:rFonts w:ascii="Arial" w:hAnsi="Arial" w:cs="Arial"/>
          <w:sz w:val="20"/>
          <w:szCs w:val="20"/>
        </w:rPr>
        <w:t>dodavatele</w:t>
      </w:r>
      <w:r w:rsidR="005E1885" w:rsidRPr="0037705B">
        <w:rPr>
          <w:rFonts w:ascii="Arial" w:hAnsi="Arial" w:cs="Arial"/>
          <w:sz w:val="20"/>
          <w:szCs w:val="20"/>
        </w:rPr>
        <w:t xml:space="preserve">, a příp. příslušným technickým normám. </w:t>
      </w:r>
      <w:r w:rsidR="00F34777" w:rsidRPr="0037705B">
        <w:rPr>
          <w:rFonts w:ascii="Arial" w:hAnsi="Arial" w:cs="Arial"/>
          <w:sz w:val="20"/>
          <w:szCs w:val="20"/>
        </w:rPr>
        <w:t>Předmět koupě musí být nový, plně funkční a kompletní</w:t>
      </w:r>
      <w:r w:rsidR="005E1885" w:rsidRPr="0037705B">
        <w:rPr>
          <w:rFonts w:ascii="Arial" w:hAnsi="Arial" w:cs="Arial"/>
          <w:sz w:val="20"/>
          <w:szCs w:val="20"/>
        </w:rPr>
        <w:t>.</w:t>
      </w:r>
    </w:p>
    <w:p w:rsidR="000C2946" w:rsidRPr="0037705B"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Dodaný předmět koupě musí být také vhodný a plně použitelný pro sjednaný účel jeho použití uvedený v této Smlouvě, a v rozsahu, v jakém není tento účel konkrétně v této Smlouvě popsán, vhodný a plně použitelný pro účel, k němuž se obvykle používá. </w:t>
      </w:r>
    </w:p>
    <w:p w:rsidR="005E1885" w:rsidRPr="0037705B"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napToGrid w:val="0"/>
          <w:sz w:val="20"/>
          <w:szCs w:val="20"/>
        </w:rPr>
        <w:t>Prodá</w:t>
      </w:r>
      <w:r w:rsidR="005E1885" w:rsidRPr="0037705B">
        <w:rPr>
          <w:rFonts w:ascii="Arial" w:hAnsi="Arial" w:cs="Arial"/>
          <w:snapToGrid w:val="0"/>
          <w:sz w:val="20"/>
          <w:szCs w:val="20"/>
        </w:rPr>
        <w:t xml:space="preserve">vající potvrzuje, že se v plném rozsahu seznámil s rozsahem a povahou dodávaného </w:t>
      </w:r>
      <w:r w:rsidRPr="0037705B">
        <w:rPr>
          <w:rFonts w:ascii="Arial" w:hAnsi="Arial" w:cs="Arial"/>
          <w:snapToGrid w:val="0"/>
          <w:sz w:val="20"/>
          <w:szCs w:val="20"/>
        </w:rPr>
        <w:t>Zboží</w:t>
      </w:r>
      <w:r w:rsidR="005E1885" w:rsidRPr="0037705B">
        <w:rPr>
          <w:rFonts w:ascii="Arial" w:hAnsi="Arial" w:cs="Arial"/>
          <w:snapToGrid w:val="0"/>
          <w:sz w:val="20"/>
          <w:szCs w:val="20"/>
        </w:rPr>
        <w:t>, a že mu jsou známy veškeré technické, kvalitativní a jiné podmínky, a že disponuje takovými kapacitami a odbornými znalostmi, které jsou k plnění předmětné veřejné zakázky nezbytné</w:t>
      </w:r>
      <w:r w:rsidR="005E1885" w:rsidRPr="0037705B">
        <w:rPr>
          <w:rFonts w:ascii="Arial" w:hAnsi="Arial" w:cs="Arial"/>
          <w:sz w:val="20"/>
          <w:szCs w:val="20"/>
        </w:rPr>
        <w:t xml:space="preserve">. </w:t>
      </w:r>
      <w:r w:rsidRPr="0037705B">
        <w:rPr>
          <w:rFonts w:ascii="Arial" w:hAnsi="Arial" w:cs="Arial"/>
          <w:snapToGrid w:val="0"/>
          <w:sz w:val="20"/>
          <w:szCs w:val="20"/>
        </w:rPr>
        <w:t>Prodá</w:t>
      </w:r>
      <w:r w:rsidR="005E1885" w:rsidRPr="0037705B">
        <w:rPr>
          <w:rFonts w:ascii="Arial" w:hAnsi="Arial" w:cs="Arial"/>
          <w:snapToGrid w:val="0"/>
          <w:sz w:val="20"/>
          <w:szCs w:val="20"/>
        </w:rPr>
        <w:t>vající prohlašuje, že je odborně způsobilý k zajištění předmětu Smlouvy.</w:t>
      </w:r>
    </w:p>
    <w:p w:rsidR="00F34777" w:rsidRPr="0037705B" w:rsidRDefault="00F34777"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Prodávající prohlašuje, že předmět plnění splňuje všechny požadavky Kupujícího, jak je definoval v zadávacích podmínkách předmětné veřejné zakázky uvedené ve čl.II.2 této Smlouvy.</w:t>
      </w:r>
    </w:p>
    <w:p w:rsidR="005E1885" w:rsidRPr="0037705B"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se zavazuje odevzdat Kupujícímu kompletní </w:t>
      </w:r>
      <w:r w:rsidRPr="0037705B">
        <w:rPr>
          <w:rFonts w:ascii="Arial" w:hAnsi="Arial" w:cs="Arial"/>
          <w:sz w:val="20"/>
          <w:szCs w:val="20"/>
        </w:rPr>
        <w:t>Zboží</w:t>
      </w:r>
      <w:r w:rsidR="005E1885" w:rsidRPr="0037705B">
        <w:rPr>
          <w:rFonts w:ascii="Arial" w:hAnsi="Arial" w:cs="Arial"/>
          <w:sz w:val="20"/>
          <w:szCs w:val="20"/>
        </w:rPr>
        <w:t xml:space="preserve">, a to včetně příslušenství a umožnit Kupujícímu nabýt vlastnické právo k tomuto </w:t>
      </w:r>
      <w:r w:rsidRPr="0037705B">
        <w:rPr>
          <w:rFonts w:ascii="Arial" w:hAnsi="Arial" w:cs="Arial"/>
          <w:sz w:val="20"/>
          <w:szCs w:val="20"/>
        </w:rPr>
        <w:t>Zboží</w:t>
      </w:r>
      <w:r w:rsidR="005E1885" w:rsidRPr="0037705B">
        <w:rPr>
          <w:rFonts w:ascii="Arial" w:hAnsi="Arial" w:cs="Arial"/>
          <w:sz w:val="20"/>
          <w:szCs w:val="20"/>
        </w:rPr>
        <w:t xml:space="preserve"> a Kupující se zavazuje, že </w:t>
      </w:r>
      <w:r w:rsidRPr="0037705B">
        <w:rPr>
          <w:rFonts w:ascii="Arial" w:hAnsi="Arial" w:cs="Arial"/>
          <w:sz w:val="20"/>
          <w:szCs w:val="20"/>
        </w:rPr>
        <w:t>Zboží</w:t>
      </w:r>
      <w:r w:rsidR="005E1885" w:rsidRPr="0037705B">
        <w:rPr>
          <w:rFonts w:ascii="Arial" w:hAnsi="Arial" w:cs="Arial"/>
          <w:sz w:val="20"/>
          <w:szCs w:val="20"/>
        </w:rPr>
        <w:t xml:space="preserve"> převezme a zaplatí </w:t>
      </w:r>
      <w:r w:rsidRPr="0037705B">
        <w:rPr>
          <w:rFonts w:ascii="Arial" w:hAnsi="Arial" w:cs="Arial"/>
          <w:sz w:val="20"/>
          <w:szCs w:val="20"/>
        </w:rPr>
        <w:t>Prodá</w:t>
      </w:r>
      <w:r w:rsidR="005E1885" w:rsidRPr="0037705B">
        <w:rPr>
          <w:rFonts w:ascii="Arial" w:hAnsi="Arial" w:cs="Arial"/>
          <w:sz w:val="20"/>
          <w:szCs w:val="20"/>
        </w:rPr>
        <w:t>vajícímu kupní cenu ve vý</w:t>
      </w:r>
      <w:r w:rsidRPr="0037705B">
        <w:rPr>
          <w:rFonts w:ascii="Arial" w:hAnsi="Arial" w:cs="Arial"/>
          <w:sz w:val="20"/>
          <w:szCs w:val="20"/>
        </w:rPr>
        <w:t>ši a se splatností podle čl. I</w:t>
      </w:r>
      <w:r w:rsidR="00DA5C12" w:rsidRPr="0037705B">
        <w:rPr>
          <w:rFonts w:ascii="Arial" w:hAnsi="Arial" w:cs="Arial"/>
          <w:sz w:val="20"/>
          <w:szCs w:val="20"/>
        </w:rPr>
        <w:t>II</w:t>
      </w:r>
      <w:r w:rsidR="005E1885" w:rsidRPr="0037705B">
        <w:rPr>
          <w:rFonts w:ascii="Arial" w:hAnsi="Arial" w:cs="Arial"/>
          <w:sz w:val="20"/>
          <w:szCs w:val="20"/>
        </w:rPr>
        <w:t xml:space="preserve"> této Smlouvy. </w:t>
      </w:r>
    </w:p>
    <w:p w:rsidR="000C2946" w:rsidRPr="0037705B"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Nedílnou součástí předmětu plnění je dodání předmětu koupě do místa plnění, předání zboží Kupujícímu, odborná instalace a montáž, uvedení do provozu včetně prověření bezchybné funkčnosti a zaškolení zaměstnanců Kupujícího v obsluze a údržbě zboží, případná likvidace vzniklého odpadu, dodání kompletní technické a další dokumentace nezbytné k užívání Zboží, jakož i provést dal</w:t>
      </w:r>
      <w:r w:rsidR="00053768" w:rsidRPr="0037705B">
        <w:rPr>
          <w:rFonts w:ascii="Arial" w:hAnsi="Arial" w:cs="Arial"/>
          <w:sz w:val="20"/>
          <w:szCs w:val="20"/>
        </w:rPr>
        <w:t>ší související úkony a činnosti.</w:t>
      </w:r>
      <w:r w:rsidR="00261F87" w:rsidRPr="0037705B">
        <w:rPr>
          <w:rFonts w:ascii="Arial" w:hAnsi="Arial" w:cs="Arial"/>
          <w:sz w:val="20"/>
          <w:szCs w:val="20"/>
        </w:rPr>
        <w:t xml:space="preserve"> Technická dokumentace musí být předána v listinné a rovněž v elektronické podobě.</w:t>
      </w:r>
    </w:p>
    <w:p w:rsidR="000C2946" w:rsidRPr="0003287E"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Style w:val="Nadpis2Char"/>
          <w:sz w:val="20"/>
          <w:szCs w:val="20"/>
        </w:rPr>
        <w:t>V rámci plnění předmětu této Smlouvy Prodávající bezplatně zajistí proškolení zaměstnanců Kupujícího v</w:t>
      </w:r>
      <w:r w:rsidRPr="0037705B">
        <w:rPr>
          <w:rFonts w:ascii="Arial" w:hAnsi="Arial" w:cs="Arial"/>
          <w:sz w:val="20"/>
          <w:szCs w:val="20"/>
        </w:rPr>
        <w:t xml:space="preserve"> základních otázkách pravidelné a běžné údržby dodávaného Zbož</w:t>
      </w:r>
      <w:r w:rsidR="00053768" w:rsidRPr="0037705B">
        <w:rPr>
          <w:rFonts w:ascii="Arial" w:hAnsi="Arial" w:cs="Arial"/>
          <w:sz w:val="20"/>
          <w:szCs w:val="20"/>
        </w:rPr>
        <w:t xml:space="preserve">í. Instruktáž musí být provedena v souladu s § 61 </w:t>
      </w:r>
      <w:r w:rsidR="00053768" w:rsidRPr="0037705B">
        <w:rPr>
          <w:rFonts w:ascii="Arial" w:hAnsi="Arial" w:cs="Arial"/>
          <w:color w:val="000000"/>
          <w:sz w:val="20"/>
        </w:rPr>
        <w:t xml:space="preserve">zákona č. </w:t>
      </w:r>
      <w:r w:rsidR="00E75838" w:rsidRPr="0037705B">
        <w:rPr>
          <w:rFonts w:ascii="Arial" w:hAnsi="Arial" w:cs="Arial"/>
          <w:color w:val="000000"/>
          <w:sz w:val="20"/>
        </w:rPr>
        <w:t>268/2014 Sb.</w:t>
      </w:r>
      <w:r w:rsidRPr="0037705B">
        <w:rPr>
          <w:rFonts w:ascii="Arial" w:hAnsi="Arial" w:cs="Arial"/>
          <w:sz w:val="20"/>
          <w:szCs w:val="20"/>
        </w:rPr>
        <w:t xml:space="preserve"> </w:t>
      </w:r>
      <w:r w:rsidR="00F87E59" w:rsidRPr="0003287E">
        <w:rPr>
          <w:rFonts w:ascii="Arial" w:hAnsi="Arial" w:cs="Arial"/>
          <w:sz w:val="20"/>
          <w:szCs w:val="20"/>
        </w:rPr>
        <w:t>Školení provede oprávněná osoba Prodávajícího pro max. 3 zaměstnance Kupujícího, a to v době dodání přístroje, přičemž rozsah školení bude v souladu se zákonem č. 268/2014 Sb. v rozsahu dle požadavků výrobce</w:t>
      </w:r>
      <w:r w:rsidRPr="0003287E">
        <w:rPr>
          <w:rFonts w:ascii="Arial" w:hAnsi="Arial" w:cs="Arial"/>
          <w:sz w:val="20"/>
          <w:szCs w:val="20"/>
        </w:rPr>
        <w:t>.</w:t>
      </w:r>
    </w:p>
    <w:p w:rsidR="005E1885" w:rsidRPr="0037705B" w:rsidRDefault="005E1885" w:rsidP="001C5410">
      <w:pPr>
        <w:pStyle w:val="Odstavecseseznamem"/>
        <w:numPr>
          <w:ilvl w:val="0"/>
          <w:numId w:val="1"/>
        </w:numPr>
        <w:spacing w:after="0" w:line="240" w:lineRule="auto"/>
        <w:ind w:left="357" w:hanging="357"/>
        <w:contextualSpacing w:val="0"/>
        <w:jc w:val="both"/>
        <w:rPr>
          <w:rFonts w:ascii="Arial" w:hAnsi="Arial" w:cs="Arial"/>
          <w:sz w:val="20"/>
          <w:szCs w:val="20"/>
        </w:rPr>
      </w:pPr>
      <w:r w:rsidRPr="0037705B">
        <w:rPr>
          <w:rFonts w:ascii="Arial" w:hAnsi="Arial" w:cs="Arial"/>
          <w:sz w:val="20"/>
          <w:szCs w:val="20"/>
        </w:rPr>
        <w:t>Předání kompletního plnění bude pr</w:t>
      </w:r>
      <w:r w:rsidR="005956B9" w:rsidRPr="0037705B">
        <w:rPr>
          <w:rFonts w:ascii="Arial" w:hAnsi="Arial" w:cs="Arial"/>
          <w:sz w:val="20"/>
          <w:szCs w:val="20"/>
        </w:rPr>
        <w:t xml:space="preserve">otokolárně potvrzeno (viz čl. V </w:t>
      </w:r>
      <w:r w:rsidRPr="0037705B">
        <w:rPr>
          <w:rFonts w:ascii="Arial" w:hAnsi="Arial" w:cs="Arial"/>
          <w:sz w:val="20"/>
          <w:szCs w:val="20"/>
        </w:rPr>
        <w:t xml:space="preserve">této Smlouvy). Předávací protokol bude sepsán poté, co bude </w:t>
      </w:r>
      <w:r w:rsidR="00024300" w:rsidRPr="0037705B">
        <w:rPr>
          <w:rFonts w:ascii="Arial" w:hAnsi="Arial" w:cs="Arial"/>
          <w:sz w:val="20"/>
          <w:szCs w:val="20"/>
        </w:rPr>
        <w:t>Zboží</w:t>
      </w:r>
      <w:r w:rsidRPr="0037705B">
        <w:rPr>
          <w:rFonts w:ascii="Arial" w:hAnsi="Arial" w:cs="Arial"/>
          <w:sz w:val="20"/>
          <w:szCs w:val="20"/>
        </w:rPr>
        <w:t xml:space="preserve"> řádně předáno a budou řádně splněny závazky uvedené v tomto článku. Předávací protokol bude podepsán oběma Smluvními stranami. </w:t>
      </w:r>
    </w:p>
    <w:p w:rsidR="00EC3FDE" w:rsidRDefault="00EC3FDE" w:rsidP="00A13BC1">
      <w:pPr>
        <w:pStyle w:val="Odstavecseseznamem"/>
        <w:autoSpaceDE w:val="0"/>
        <w:autoSpaceDN w:val="0"/>
        <w:adjustRightInd w:val="0"/>
        <w:spacing w:after="0" w:line="240" w:lineRule="auto"/>
        <w:ind w:left="357"/>
        <w:contextualSpacing w:val="0"/>
        <w:jc w:val="both"/>
        <w:rPr>
          <w:rFonts w:ascii="Arial" w:hAnsi="Arial" w:cs="Arial"/>
          <w:sz w:val="20"/>
          <w:szCs w:val="20"/>
        </w:rPr>
      </w:pPr>
    </w:p>
    <w:p w:rsidR="009F4D83" w:rsidRPr="009F4D83" w:rsidRDefault="009F4D83" w:rsidP="00A13BC1">
      <w:pPr>
        <w:pStyle w:val="Odstavecseseznamem"/>
        <w:autoSpaceDE w:val="0"/>
        <w:autoSpaceDN w:val="0"/>
        <w:adjustRightInd w:val="0"/>
        <w:spacing w:after="0" w:line="240" w:lineRule="auto"/>
        <w:ind w:left="357"/>
        <w:contextualSpacing w:val="0"/>
        <w:jc w:val="both"/>
        <w:rPr>
          <w:rFonts w:ascii="Arial" w:hAnsi="Arial" w:cs="Arial"/>
          <w:sz w:val="20"/>
          <w:szCs w:val="20"/>
        </w:rPr>
      </w:pPr>
    </w:p>
    <w:p w:rsidR="005E1885" w:rsidRPr="0037705B" w:rsidRDefault="00DA5C12" w:rsidP="003A56AC">
      <w:pPr>
        <w:autoSpaceDE w:val="0"/>
        <w:autoSpaceDN w:val="0"/>
        <w:adjustRightInd w:val="0"/>
        <w:spacing w:after="120"/>
        <w:jc w:val="center"/>
        <w:rPr>
          <w:b/>
          <w:bCs/>
        </w:rPr>
      </w:pPr>
      <w:r w:rsidRPr="0037705B">
        <w:rPr>
          <w:b/>
          <w:bCs/>
        </w:rPr>
        <w:t>III</w:t>
      </w:r>
      <w:r w:rsidR="005E1885" w:rsidRPr="0037705B">
        <w:rPr>
          <w:b/>
          <w:bCs/>
        </w:rPr>
        <w:t>. KUPNÍ CENA, SPLATNOST, PLATEBNÍ PODMÍNKY</w:t>
      </w:r>
    </w:p>
    <w:p w:rsidR="005E1885"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Kupní cena </w:t>
      </w:r>
      <w:r w:rsidR="00024300" w:rsidRPr="0037705B">
        <w:rPr>
          <w:rFonts w:ascii="Arial" w:hAnsi="Arial" w:cs="Arial"/>
          <w:sz w:val="20"/>
          <w:szCs w:val="20"/>
        </w:rPr>
        <w:t>Zboží</w:t>
      </w:r>
      <w:r w:rsidRPr="0037705B">
        <w:rPr>
          <w:rFonts w:ascii="Arial" w:hAnsi="Arial" w:cs="Arial"/>
          <w:sz w:val="20"/>
          <w:szCs w:val="20"/>
        </w:rPr>
        <w:t xml:space="preserve"> je stanovena dohodou Smluvních stran a vychází z cenové nabídky </w:t>
      </w:r>
      <w:r w:rsidR="00024300" w:rsidRPr="0037705B">
        <w:rPr>
          <w:rFonts w:ascii="Arial" w:hAnsi="Arial" w:cs="Arial"/>
          <w:sz w:val="20"/>
          <w:szCs w:val="20"/>
        </w:rPr>
        <w:t>Prodá</w:t>
      </w:r>
      <w:r w:rsidRPr="0037705B">
        <w:rPr>
          <w:rFonts w:ascii="Arial" w:hAnsi="Arial" w:cs="Arial"/>
          <w:sz w:val="20"/>
          <w:szCs w:val="20"/>
        </w:rPr>
        <w:t>vajícího, kalkulované v rámci zadávacího řízení na předmět plnění této Smlouvy</w:t>
      </w:r>
      <w:r w:rsidR="00DA5C12" w:rsidRPr="0037705B">
        <w:rPr>
          <w:rFonts w:ascii="Arial" w:hAnsi="Arial" w:cs="Arial"/>
          <w:sz w:val="20"/>
          <w:szCs w:val="20"/>
        </w:rPr>
        <w:t>.</w:t>
      </w:r>
    </w:p>
    <w:p w:rsidR="005E1885" w:rsidRPr="0037705B"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Kupující se zavazuje zaplatit </w:t>
      </w:r>
      <w:r w:rsidR="00024300" w:rsidRPr="0037705B">
        <w:rPr>
          <w:rFonts w:ascii="Arial" w:hAnsi="Arial" w:cs="Arial"/>
          <w:sz w:val="20"/>
          <w:szCs w:val="20"/>
        </w:rPr>
        <w:t>Prodá</w:t>
      </w:r>
      <w:r w:rsidRPr="0037705B">
        <w:rPr>
          <w:rFonts w:ascii="Arial" w:hAnsi="Arial" w:cs="Arial"/>
          <w:sz w:val="20"/>
          <w:szCs w:val="20"/>
        </w:rPr>
        <w:t xml:space="preserve">vajícímu za předmětnou dodávku </w:t>
      </w:r>
      <w:r w:rsidRPr="0037705B">
        <w:rPr>
          <w:rFonts w:ascii="Arial" w:hAnsi="Arial" w:cs="Arial"/>
          <w:b/>
          <w:bCs/>
          <w:sz w:val="20"/>
          <w:szCs w:val="20"/>
        </w:rPr>
        <w:t>celkovou</w:t>
      </w:r>
      <w:r w:rsidRPr="0037705B">
        <w:rPr>
          <w:rFonts w:ascii="Arial" w:hAnsi="Arial" w:cs="Arial"/>
          <w:b/>
          <w:sz w:val="20"/>
          <w:szCs w:val="20"/>
        </w:rPr>
        <w:t xml:space="preserve"> kupní cenu ve výši</w:t>
      </w:r>
      <w:r w:rsidRPr="0037705B">
        <w:rPr>
          <w:rFonts w:ascii="Arial" w:hAnsi="Arial" w:cs="Arial"/>
          <w:sz w:val="20"/>
          <w:szCs w:val="20"/>
        </w:rPr>
        <w:t>:</w:t>
      </w:r>
    </w:p>
    <w:p w:rsidR="00AE795B" w:rsidRPr="0037705B" w:rsidRDefault="00AE795B" w:rsidP="00AE795B">
      <w:pPr>
        <w:pStyle w:val="Odstavecseseznamem"/>
        <w:autoSpaceDE w:val="0"/>
        <w:autoSpaceDN w:val="0"/>
        <w:adjustRightInd w:val="0"/>
        <w:spacing w:after="120" w:line="240" w:lineRule="auto"/>
        <w:ind w:left="360"/>
        <w:contextualSpacing w:val="0"/>
        <w:jc w:val="both"/>
        <w:rPr>
          <w:rFonts w:ascii="Arial" w:hAnsi="Arial" w:cs="Arial"/>
          <w:b/>
          <w:bCs/>
          <w:color w:val="FF0000"/>
          <w:sz w:val="20"/>
          <w:szCs w:val="20"/>
        </w:rPr>
      </w:pPr>
      <w:r w:rsidRPr="0037705B">
        <w:rPr>
          <w:rFonts w:ascii="Arial" w:hAnsi="Arial" w:cs="Arial"/>
          <w:b/>
          <w:bCs/>
          <w:iCs/>
          <w:sz w:val="20"/>
          <w:szCs w:val="20"/>
        </w:rPr>
        <w:t xml:space="preserve">Cena v Kč bez DPH: </w:t>
      </w:r>
      <w:r w:rsidRPr="0037705B">
        <w:rPr>
          <w:rFonts w:ascii="Arial" w:hAnsi="Arial" w:cs="Arial"/>
          <w:b/>
          <w:bCs/>
          <w:color w:val="FF0000"/>
          <w:sz w:val="20"/>
          <w:szCs w:val="20"/>
        </w:rPr>
        <w:t xml:space="preserve">doplní dodavatel </w:t>
      </w:r>
      <w:r w:rsidRPr="0037705B">
        <w:rPr>
          <w:rFonts w:ascii="Arial" w:hAnsi="Arial" w:cs="Arial"/>
          <w:bCs/>
          <w:sz w:val="20"/>
          <w:szCs w:val="20"/>
        </w:rPr>
        <w:t>(</w:t>
      </w:r>
      <w:r w:rsidRPr="0037705B">
        <w:rPr>
          <w:rFonts w:ascii="Arial" w:hAnsi="Arial" w:cs="Arial"/>
          <w:sz w:val="20"/>
          <w:szCs w:val="20"/>
        </w:rPr>
        <w:t xml:space="preserve">slovy: </w:t>
      </w:r>
      <w:r w:rsidRPr="0037705B">
        <w:rPr>
          <w:rFonts w:ascii="Arial" w:hAnsi="Arial" w:cs="Arial"/>
          <w:b/>
          <w:bCs/>
          <w:color w:val="FF0000"/>
          <w:sz w:val="20"/>
          <w:szCs w:val="20"/>
        </w:rPr>
        <w:t>doplní dodavatel</w:t>
      </w:r>
      <w:r w:rsidRPr="0037705B">
        <w:rPr>
          <w:rFonts w:ascii="Arial" w:hAnsi="Arial" w:cs="Arial"/>
          <w:sz w:val="20"/>
          <w:szCs w:val="20"/>
        </w:rPr>
        <w:t>)</w:t>
      </w:r>
    </w:p>
    <w:p w:rsidR="00AE795B" w:rsidRPr="0037705B" w:rsidRDefault="00AE795B" w:rsidP="00AE795B">
      <w:pPr>
        <w:pStyle w:val="Odstavecseseznamem"/>
        <w:autoSpaceDE w:val="0"/>
        <w:autoSpaceDN w:val="0"/>
        <w:adjustRightInd w:val="0"/>
        <w:spacing w:after="120" w:line="240" w:lineRule="auto"/>
        <w:ind w:left="360"/>
        <w:contextualSpacing w:val="0"/>
        <w:jc w:val="both"/>
        <w:rPr>
          <w:rFonts w:ascii="Arial" w:hAnsi="Arial" w:cs="Arial"/>
          <w:b/>
          <w:sz w:val="20"/>
          <w:szCs w:val="20"/>
        </w:rPr>
      </w:pPr>
      <w:r w:rsidRPr="0037705B">
        <w:rPr>
          <w:rFonts w:ascii="Arial" w:hAnsi="Arial" w:cs="Arial"/>
          <w:b/>
          <w:bCs/>
          <w:iCs/>
          <w:sz w:val="20"/>
          <w:szCs w:val="20"/>
        </w:rPr>
        <w:t>Cena v Kč vč. DPH:</w:t>
      </w:r>
      <w:r w:rsidRPr="0037705B">
        <w:rPr>
          <w:rFonts w:ascii="Arial" w:hAnsi="Arial" w:cs="Arial"/>
          <w:b/>
          <w:bCs/>
          <w:color w:val="FF0000"/>
          <w:sz w:val="20"/>
          <w:szCs w:val="20"/>
        </w:rPr>
        <w:t xml:space="preserve"> doplní dodavatel </w:t>
      </w:r>
      <w:r w:rsidRPr="0037705B">
        <w:rPr>
          <w:rFonts w:ascii="Arial" w:hAnsi="Arial" w:cs="Arial"/>
          <w:bCs/>
          <w:sz w:val="20"/>
          <w:szCs w:val="20"/>
        </w:rPr>
        <w:t>(</w:t>
      </w:r>
      <w:r w:rsidRPr="0037705B">
        <w:rPr>
          <w:rFonts w:ascii="Arial" w:hAnsi="Arial" w:cs="Arial"/>
          <w:sz w:val="20"/>
          <w:szCs w:val="20"/>
        </w:rPr>
        <w:t xml:space="preserve">slovy: </w:t>
      </w:r>
      <w:r w:rsidRPr="0037705B">
        <w:rPr>
          <w:rFonts w:ascii="Arial" w:hAnsi="Arial" w:cs="Arial"/>
          <w:b/>
          <w:bCs/>
          <w:color w:val="FF0000"/>
          <w:sz w:val="20"/>
          <w:szCs w:val="20"/>
        </w:rPr>
        <w:t>doplní dodavatel</w:t>
      </w:r>
      <w:r w:rsidRPr="0037705B">
        <w:rPr>
          <w:rFonts w:ascii="Arial" w:hAnsi="Arial" w:cs="Arial"/>
          <w:sz w:val="20"/>
          <w:szCs w:val="20"/>
        </w:rPr>
        <w:t>)</w:t>
      </w:r>
    </w:p>
    <w:p w:rsidR="00AE795B" w:rsidRPr="0037705B"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b/>
          <w:sz w:val="20"/>
          <w:szCs w:val="20"/>
        </w:rPr>
      </w:pPr>
      <w:r w:rsidRPr="0037705B">
        <w:rPr>
          <w:rFonts w:ascii="Arial" w:hAnsi="Arial" w:cs="Arial"/>
          <w:b/>
          <w:sz w:val="20"/>
          <w:szCs w:val="20"/>
        </w:rPr>
        <w:t>Cena jednotlivých položek je obsažena v Příloze č. 2 této Smlouvy.</w:t>
      </w:r>
    </w:p>
    <w:p w:rsidR="00AE795B" w:rsidRPr="0037705B"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Kupní cena je stanovena v Kč bez DPH podle zákona č. 235/2004 Sb., o dani z přidané hodnoty, ve znění pozdějších předpisů; ke Kupní ceně bude případně připočtena částka DPH, kterou bude Prodávající </w:t>
      </w:r>
      <w:r w:rsidRPr="0037705B">
        <w:rPr>
          <w:rFonts w:ascii="Arial" w:hAnsi="Arial" w:cs="Arial"/>
          <w:sz w:val="20"/>
          <w:szCs w:val="20"/>
        </w:rPr>
        <w:lastRenderedPageBreak/>
        <w:t>povinen uhradit, případně deklarovat či přiznat v jakékoli podobě podle zákona č. 235/2004 Sb., o dani z přidané hodnoty, ve znění účinném ke dni zdanitelného plnění.</w:t>
      </w:r>
    </w:p>
    <w:p w:rsidR="00AE795B" w:rsidRPr="0037705B"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37705B">
        <w:rPr>
          <w:rFonts w:ascii="Arial" w:hAnsi="Arial" w:cs="Arial"/>
          <w:sz w:val="20"/>
          <w:szCs w:val="20"/>
        </w:rPr>
        <w:t>Prodávající odpovídá za to, že sazba daně z přidané hodnoty je stanovena v souladu s platnými právními předpisy. V případě, že dojde ke změně zákonné sazby DPH, je Prodávající ke kupní ceně bez DPH povinen účtovat DPH v platné výši.</w:t>
      </w:r>
    </w:p>
    <w:p w:rsidR="005E1885" w:rsidRPr="0037705B" w:rsidRDefault="005E1885"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Platby budou probíhat výhradně v českých korunách. Rovněž veškeré cenové údaje a platební doklady budou uváděny v této měně. </w:t>
      </w:r>
    </w:p>
    <w:p w:rsidR="001458E3" w:rsidRPr="0037705B" w:rsidRDefault="00AE795B" w:rsidP="001C5410">
      <w:pPr>
        <w:pStyle w:val="Odstavecseseznamem"/>
        <w:numPr>
          <w:ilvl w:val="0"/>
          <w:numId w:val="4"/>
        </w:numPr>
        <w:autoSpaceDE w:val="0"/>
        <w:autoSpaceDN w:val="0"/>
        <w:adjustRightInd w:val="0"/>
        <w:spacing w:before="120" w:after="120" w:line="240" w:lineRule="auto"/>
        <w:contextualSpacing w:val="0"/>
        <w:jc w:val="both"/>
        <w:rPr>
          <w:rFonts w:ascii="Arial" w:hAnsi="Arial" w:cs="Arial"/>
          <w:sz w:val="20"/>
          <w:szCs w:val="20"/>
        </w:rPr>
      </w:pPr>
      <w:r w:rsidRPr="0037705B">
        <w:rPr>
          <w:rFonts w:ascii="Arial" w:hAnsi="Arial" w:cs="Arial"/>
          <w:sz w:val="20"/>
          <w:szCs w:val="20"/>
        </w:rPr>
        <w:t xml:space="preserve">Kupní cena </w:t>
      </w:r>
      <w:r w:rsidR="005E1885" w:rsidRPr="0037705B">
        <w:rPr>
          <w:rFonts w:ascii="Arial" w:hAnsi="Arial" w:cs="Arial"/>
          <w:sz w:val="20"/>
          <w:szCs w:val="20"/>
        </w:rPr>
        <w:t xml:space="preserve">je úplná, konečná a neměnná a zahrnuje veškeré náklady a poplatky spojené s dodáním </w:t>
      </w:r>
      <w:r w:rsidR="00024300" w:rsidRPr="0037705B">
        <w:rPr>
          <w:rFonts w:ascii="Arial" w:hAnsi="Arial" w:cs="Arial"/>
          <w:sz w:val="20"/>
          <w:szCs w:val="20"/>
        </w:rPr>
        <w:t>Zboží</w:t>
      </w:r>
      <w:r w:rsidR="005E1885" w:rsidRPr="0037705B">
        <w:rPr>
          <w:rFonts w:ascii="Arial" w:hAnsi="Arial" w:cs="Arial"/>
          <w:sz w:val="20"/>
          <w:szCs w:val="20"/>
        </w:rPr>
        <w:t xml:space="preserve"> a se splněním </w:t>
      </w:r>
      <w:r w:rsidRPr="0037705B">
        <w:rPr>
          <w:rFonts w:ascii="Arial" w:hAnsi="Arial" w:cs="Arial"/>
          <w:sz w:val="20"/>
          <w:szCs w:val="20"/>
        </w:rPr>
        <w:t xml:space="preserve">všech souvisejících povinností a činností </w:t>
      </w:r>
      <w:r w:rsidR="00024300" w:rsidRPr="0037705B">
        <w:rPr>
          <w:rFonts w:ascii="Arial" w:hAnsi="Arial" w:cs="Arial"/>
          <w:sz w:val="20"/>
          <w:szCs w:val="20"/>
        </w:rPr>
        <w:t>Prodá</w:t>
      </w:r>
      <w:r w:rsidR="005E1885" w:rsidRPr="0037705B">
        <w:rPr>
          <w:rFonts w:ascii="Arial" w:hAnsi="Arial" w:cs="Arial"/>
          <w:sz w:val="20"/>
          <w:szCs w:val="20"/>
        </w:rPr>
        <w:t>vajícího dle </w:t>
      </w:r>
      <w:r w:rsidRPr="0037705B">
        <w:rPr>
          <w:rFonts w:ascii="Arial" w:hAnsi="Arial" w:cs="Arial"/>
          <w:sz w:val="20"/>
          <w:szCs w:val="20"/>
        </w:rPr>
        <w:t>této Smlouvy</w:t>
      </w:r>
      <w:r w:rsidR="005E1885" w:rsidRPr="0037705B">
        <w:rPr>
          <w:rFonts w:ascii="Arial" w:hAnsi="Arial" w:cs="Arial"/>
          <w:sz w:val="20"/>
          <w:szCs w:val="20"/>
        </w:rPr>
        <w:t xml:space="preserve">. </w:t>
      </w:r>
      <w:r w:rsidRPr="0037705B">
        <w:rPr>
          <w:rFonts w:ascii="Arial" w:hAnsi="Arial" w:cs="Arial"/>
          <w:sz w:val="20"/>
          <w:szCs w:val="20"/>
        </w:rPr>
        <w:t xml:space="preserve">Kupní cena zahrnuje rovněž všechny poplatky a veškeré další náklady spojené s plněním předmětu koupě (např.: dopravné; skladné; náklady schvalovacího řízení; provedení předepsaných zkoušek; zabezpečení prohlášení o vlastnostech, či prohlášení o shodě; certifikátů a atestů; převod práv; pojištění; kurzové rozdíly; případné daně a poplatky, k jejichž úhradě, deklarování či přiznání v jakékoli podobě, může být Prodávající povinen na základě jakýchkoli příslušných zahraničních právních předpisů, apod.). </w:t>
      </w:r>
      <w:r w:rsidRPr="0037705B">
        <w:rPr>
          <w:rStyle w:val="Zstupntext1"/>
          <w:rFonts w:ascii="Arial" w:hAnsi="Arial" w:cs="Arial"/>
          <w:color w:val="auto"/>
          <w:sz w:val="20"/>
          <w:szCs w:val="20"/>
        </w:rPr>
        <w:t xml:space="preserve">Prodávající není oprávněn účtovat žádné další částky v souvislosti s plněním dle této Smlouvy. </w:t>
      </w:r>
      <w:r w:rsidR="005E1885" w:rsidRPr="0037705B">
        <w:rPr>
          <w:rFonts w:ascii="Arial" w:hAnsi="Arial" w:cs="Arial"/>
          <w:sz w:val="20"/>
          <w:szCs w:val="20"/>
        </w:rPr>
        <w:t xml:space="preserve">Tato kupní cena je sjednána jako cena nejvýše přípustná, která je překročitelná pouze v případě změny právních předpisů ovlivňujících výši DPH u ceny sjednané touto Smlouvou. </w:t>
      </w:r>
    </w:p>
    <w:p w:rsidR="005E1885" w:rsidRPr="0037705B"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Kupní cena bude </w:t>
      </w:r>
      <w:r w:rsidR="00024300" w:rsidRPr="0037705B">
        <w:rPr>
          <w:rFonts w:ascii="Arial" w:hAnsi="Arial" w:cs="Arial"/>
          <w:sz w:val="20"/>
          <w:szCs w:val="20"/>
        </w:rPr>
        <w:t>Prodá</w:t>
      </w:r>
      <w:r w:rsidRPr="0037705B">
        <w:rPr>
          <w:rFonts w:ascii="Arial" w:hAnsi="Arial" w:cs="Arial"/>
          <w:sz w:val="20"/>
          <w:szCs w:val="20"/>
        </w:rPr>
        <w:t xml:space="preserve">vajícímu uhrazena jednorázově na základě řádně vystaveného daňového dokladu doručeného Kupujícímu. Faktura (daňový doklad) musí obsahovat všechny náležitosti řádného účetního a daňového dokladu ve smyslu příslušných zákonných ustanovení, zejména zákona č. 235/2004 Sb., o dani z přidané hodnoty, ve znění pozdějších předpisů. </w:t>
      </w:r>
      <w:r w:rsidR="00703E65" w:rsidRPr="0037705B">
        <w:rPr>
          <w:rFonts w:ascii="Arial" w:hAnsi="Arial" w:cs="Arial"/>
          <w:b/>
          <w:sz w:val="20"/>
          <w:szCs w:val="20"/>
        </w:rPr>
        <w:t>Současně musí být každá faktura označena číslem a názvem projektu,</w:t>
      </w:r>
      <w:r w:rsidR="00703E65" w:rsidRPr="0037705B">
        <w:rPr>
          <w:rFonts w:ascii="Arial" w:hAnsi="Arial" w:cs="Arial"/>
          <w:b/>
          <w:bCs/>
          <w:sz w:val="20"/>
          <w:szCs w:val="20"/>
        </w:rPr>
        <w:t xml:space="preserve"> ze kterého je předmětná veřejná zakázka financována. </w:t>
      </w:r>
      <w:r w:rsidRPr="0037705B">
        <w:rPr>
          <w:rFonts w:ascii="Arial" w:hAnsi="Arial" w:cs="Arial"/>
          <w:sz w:val="20"/>
          <w:szCs w:val="20"/>
        </w:rPr>
        <w:t xml:space="preserve">V případě, že faktura nebude mít odpovídající náležitosti, je Kupující oprávněn zaslat ji ve lhůtě splatnosti zpět </w:t>
      </w:r>
      <w:r w:rsidR="00024300" w:rsidRPr="0037705B">
        <w:rPr>
          <w:rFonts w:ascii="Arial" w:hAnsi="Arial" w:cs="Arial"/>
          <w:sz w:val="20"/>
          <w:szCs w:val="20"/>
        </w:rPr>
        <w:t>Prodá</w:t>
      </w:r>
      <w:r w:rsidRPr="0037705B">
        <w:rPr>
          <w:rFonts w:ascii="Arial" w:hAnsi="Arial" w:cs="Arial"/>
          <w:sz w:val="20"/>
          <w:szCs w:val="20"/>
        </w:rPr>
        <w:t>vajícímu k doplnění, aniž se tak dostane do prodlení se splatností; lhůta splatnosti počíná běžet znovu od opětovného doručení náležitě doplněného či opraveného dokladu.</w:t>
      </w:r>
    </w:p>
    <w:p w:rsidR="003A56AC" w:rsidRPr="0037705B"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Nárok na vystavení faktury vznikne až po realizaci předmětu </w:t>
      </w:r>
      <w:r w:rsidR="00950F48" w:rsidRPr="0037705B">
        <w:rPr>
          <w:rFonts w:ascii="Arial" w:hAnsi="Arial" w:cs="Arial"/>
          <w:sz w:val="20"/>
          <w:szCs w:val="20"/>
        </w:rPr>
        <w:t>Sml</w:t>
      </w:r>
      <w:r w:rsidRPr="0037705B">
        <w:rPr>
          <w:rFonts w:ascii="Arial" w:hAnsi="Arial" w:cs="Arial"/>
          <w:sz w:val="20"/>
          <w:szCs w:val="20"/>
        </w:rPr>
        <w:t xml:space="preserve">ouvy, přičemž podkladem pro fakturaci bude Předávací protokol podepsaný </w:t>
      </w:r>
      <w:r w:rsidR="00024300" w:rsidRPr="0037705B">
        <w:rPr>
          <w:rFonts w:ascii="Arial" w:hAnsi="Arial" w:cs="Arial"/>
          <w:sz w:val="20"/>
          <w:szCs w:val="20"/>
        </w:rPr>
        <w:t>Kupu</w:t>
      </w:r>
      <w:r w:rsidRPr="0037705B">
        <w:rPr>
          <w:rFonts w:ascii="Arial" w:hAnsi="Arial" w:cs="Arial"/>
          <w:sz w:val="20"/>
          <w:szCs w:val="20"/>
        </w:rPr>
        <w:t xml:space="preserve">jícím i </w:t>
      </w:r>
      <w:r w:rsidR="00024300" w:rsidRPr="0037705B">
        <w:rPr>
          <w:rFonts w:ascii="Arial" w:hAnsi="Arial" w:cs="Arial"/>
          <w:sz w:val="20"/>
          <w:szCs w:val="20"/>
        </w:rPr>
        <w:t>Prodá</w:t>
      </w:r>
      <w:r w:rsidRPr="0037705B">
        <w:rPr>
          <w:rFonts w:ascii="Arial" w:hAnsi="Arial" w:cs="Arial"/>
          <w:sz w:val="20"/>
          <w:szCs w:val="20"/>
        </w:rPr>
        <w:t xml:space="preserve">vajícím (viz čl. </w:t>
      </w:r>
      <w:r w:rsidR="00C2659A" w:rsidRPr="0037705B">
        <w:rPr>
          <w:rFonts w:ascii="Arial" w:hAnsi="Arial" w:cs="Arial"/>
          <w:sz w:val="20"/>
          <w:szCs w:val="20"/>
        </w:rPr>
        <w:t>II.</w:t>
      </w:r>
      <w:r w:rsidR="00735033" w:rsidRPr="0037705B">
        <w:rPr>
          <w:rFonts w:ascii="Arial" w:hAnsi="Arial" w:cs="Arial"/>
          <w:sz w:val="20"/>
          <w:szCs w:val="20"/>
        </w:rPr>
        <w:t>1</w:t>
      </w:r>
      <w:r w:rsidR="00DA5C12" w:rsidRPr="0037705B">
        <w:rPr>
          <w:rFonts w:ascii="Arial" w:hAnsi="Arial" w:cs="Arial"/>
          <w:sz w:val="20"/>
          <w:szCs w:val="20"/>
        </w:rPr>
        <w:t>4</w:t>
      </w:r>
      <w:r w:rsidR="00C2659A" w:rsidRPr="0037705B">
        <w:rPr>
          <w:rFonts w:ascii="Arial" w:hAnsi="Arial" w:cs="Arial"/>
          <w:sz w:val="20"/>
          <w:szCs w:val="20"/>
        </w:rPr>
        <w:t xml:space="preserve"> a V</w:t>
      </w:r>
      <w:r w:rsidRPr="0037705B">
        <w:rPr>
          <w:rFonts w:ascii="Arial" w:hAnsi="Arial" w:cs="Arial"/>
          <w:sz w:val="20"/>
          <w:szCs w:val="20"/>
        </w:rPr>
        <w:t xml:space="preserve"> této Smlouvy). </w:t>
      </w:r>
    </w:p>
    <w:p w:rsidR="00141C46" w:rsidRPr="0037705B" w:rsidRDefault="00141C46"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b/>
        </w:rPr>
        <w:t>Na faktuře budou vyčísleny jednotkové ceny položek včetně jejich označení.</w:t>
      </w:r>
    </w:p>
    <w:p w:rsidR="00141C46" w:rsidRPr="0037705B" w:rsidRDefault="00141C46" w:rsidP="00141C46">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Daňový doklad musí být vystaven </w:t>
      </w:r>
      <w:r w:rsidRPr="0037705B">
        <w:rPr>
          <w:rFonts w:ascii="Arial" w:hAnsi="Arial" w:cs="Arial"/>
          <w:b/>
          <w:sz w:val="20"/>
          <w:szCs w:val="20"/>
        </w:rPr>
        <w:t>do 15 dnů</w:t>
      </w:r>
      <w:r w:rsidRPr="0037705B">
        <w:rPr>
          <w:rFonts w:ascii="Arial" w:hAnsi="Arial" w:cs="Arial"/>
          <w:sz w:val="20"/>
          <w:szCs w:val="20"/>
        </w:rPr>
        <w:t xml:space="preserve"> ode dne, kdy došlo k protokolárnímu převzetí Zboží.</w:t>
      </w:r>
    </w:p>
    <w:p w:rsidR="00AE795B" w:rsidRPr="0037705B" w:rsidRDefault="005E1885" w:rsidP="001C5410">
      <w:pPr>
        <w:pStyle w:val="Odstavecseseznamem"/>
        <w:numPr>
          <w:ilvl w:val="0"/>
          <w:numId w:val="4"/>
        </w:numPr>
        <w:spacing w:after="0" w:line="240" w:lineRule="auto"/>
        <w:ind w:left="357" w:hanging="357"/>
        <w:jc w:val="both"/>
        <w:rPr>
          <w:rFonts w:ascii="Arial" w:hAnsi="Arial" w:cs="Arial"/>
          <w:b/>
          <w:bCs/>
          <w:sz w:val="20"/>
          <w:szCs w:val="20"/>
        </w:rPr>
      </w:pPr>
      <w:r w:rsidRPr="0037705B">
        <w:rPr>
          <w:rFonts w:ascii="Arial" w:hAnsi="Arial" w:cs="Arial"/>
          <w:b/>
          <w:bCs/>
          <w:sz w:val="20"/>
          <w:szCs w:val="20"/>
        </w:rPr>
        <w:t>Splatnost faktur je 30 dní</w:t>
      </w:r>
      <w:r w:rsidR="00AE795B" w:rsidRPr="0037705B">
        <w:rPr>
          <w:rFonts w:ascii="Arial" w:hAnsi="Arial" w:cs="Arial"/>
          <w:sz w:val="20"/>
          <w:szCs w:val="20"/>
        </w:rPr>
        <w:t xml:space="preserve"> ode dne prokazatelného doručení faktury Kupujícímu</w:t>
      </w:r>
      <w:r w:rsidRPr="0037705B">
        <w:rPr>
          <w:rFonts w:ascii="Arial" w:hAnsi="Arial" w:cs="Arial"/>
          <w:b/>
          <w:bCs/>
          <w:sz w:val="20"/>
          <w:szCs w:val="20"/>
        </w:rPr>
        <w:t xml:space="preserve">. </w:t>
      </w:r>
    </w:p>
    <w:p w:rsidR="00AE795B" w:rsidRPr="0037705B" w:rsidRDefault="00AE795B" w:rsidP="001C5410">
      <w:pPr>
        <w:pStyle w:val="Odstavecseseznamem"/>
        <w:numPr>
          <w:ilvl w:val="0"/>
          <w:numId w:val="4"/>
        </w:numPr>
        <w:spacing w:before="120" w:after="0" w:line="240" w:lineRule="auto"/>
        <w:ind w:left="357" w:hanging="357"/>
        <w:contextualSpacing w:val="0"/>
        <w:jc w:val="both"/>
        <w:rPr>
          <w:rFonts w:ascii="Arial" w:hAnsi="Arial" w:cs="Arial"/>
          <w:bCs/>
          <w:sz w:val="20"/>
          <w:szCs w:val="20"/>
        </w:rPr>
      </w:pPr>
      <w:r w:rsidRPr="0037705B">
        <w:rPr>
          <w:rFonts w:ascii="Arial" w:hAnsi="Arial" w:cs="Arial"/>
          <w:sz w:val="20"/>
          <w:szCs w:val="20"/>
        </w:rPr>
        <w:t>Kupující neposkytne Prodávajícímu žádnou zálohu na plnění předmětu této Smlouvy. Termínem úhrady se rozumí den odepsání částky z účtu Kupujícího uvedeného v čl. I.2 této Smlouvy.</w:t>
      </w:r>
    </w:p>
    <w:p w:rsidR="00DA5C12" w:rsidRDefault="00DA5C12" w:rsidP="00A13BC1">
      <w:pPr>
        <w:pStyle w:val="Odstavecseseznamem"/>
        <w:spacing w:after="0" w:line="240" w:lineRule="auto"/>
        <w:ind w:left="357"/>
        <w:contextualSpacing w:val="0"/>
        <w:jc w:val="both"/>
        <w:rPr>
          <w:rFonts w:ascii="Arial" w:hAnsi="Arial" w:cs="Arial"/>
          <w:sz w:val="20"/>
          <w:szCs w:val="20"/>
        </w:rPr>
      </w:pPr>
    </w:p>
    <w:p w:rsidR="009F4D83" w:rsidRPr="009F4D83" w:rsidRDefault="009F4D83" w:rsidP="00A13BC1">
      <w:pPr>
        <w:pStyle w:val="Odstavecseseznamem"/>
        <w:spacing w:after="0" w:line="240" w:lineRule="auto"/>
        <w:ind w:left="357"/>
        <w:contextualSpacing w:val="0"/>
        <w:jc w:val="both"/>
        <w:rPr>
          <w:rFonts w:ascii="Arial" w:hAnsi="Arial" w:cs="Arial"/>
          <w:sz w:val="20"/>
          <w:szCs w:val="20"/>
        </w:rPr>
      </w:pPr>
    </w:p>
    <w:p w:rsidR="00DA5C12" w:rsidRPr="0037705B" w:rsidRDefault="00DA5C12" w:rsidP="00DA5C12">
      <w:pPr>
        <w:spacing w:after="120"/>
        <w:jc w:val="center"/>
        <w:rPr>
          <w:b/>
          <w:bCs/>
        </w:rPr>
      </w:pPr>
      <w:r w:rsidRPr="0037705B">
        <w:rPr>
          <w:b/>
          <w:bCs/>
        </w:rPr>
        <w:t>IV. DOBA, MÍSTO A ZPŮSOB PLNĚNÍ</w:t>
      </w:r>
    </w:p>
    <w:p w:rsidR="00DA5C12" w:rsidRPr="0037705B" w:rsidRDefault="00DA5C12"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sidRPr="0037705B">
        <w:rPr>
          <w:rFonts w:ascii="Arial" w:hAnsi="Arial" w:cs="Arial"/>
          <w:sz w:val="20"/>
          <w:szCs w:val="20"/>
        </w:rPr>
        <w:t xml:space="preserve">Termín dodání nových přístrojů včetně předání, instalace, zaškolení: </w:t>
      </w:r>
      <w:r w:rsidRPr="0037705B">
        <w:rPr>
          <w:rFonts w:ascii="Arial" w:hAnsi="Arial" w:cs="Arial"/>
          <w:b/>
          <w:sz w:val="20"/>
        </w:rPr>
        <w:t>do 10 týdnů od písemné Výzvy zaslané kontaktní osobou Kupujícího na e-mail kontaktní osoby Prodávajícího</w:t>
      </w:r>
      <w:r w:rsidRPr="0037705B">
        <w:rPr>
          <w:rFonts w:ascii="Arial" w:hAnsi="Arial" w:cs="Arial"/>
          <w:sz w:val="20"/>
          <w:szCs w:val="20"/>
        </w:rPr>
        <w:t>.</w:t>
      </w:r>
    </w:p>
    <w:p w:rsidR="00DA5C12" w:rsidRPr="0003287E" w:rsidRDefault="00F87E59"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sidRPr="0003287E">
        <w:rPr>
          <w:rFonts w:ascii="Arial" w:hAnsi="Arial" w:cs="Arial"/>
          <w:b/>
          <w:sz w:val="20"/>
        </w:rPr>
        <w:t xml:space="preserve">Dodávka bude zahájena až po písemné výzvě zaslané Kupujícím Prodávajícímu. </w:t>
      </w:r>
      <w:r w:rsidRPr="0003287E">
        <w:rPr>
          <w:rFonts w:ascii="Arial" w:hAnsi="Arial" w:cs="Arial"/>
          <w:b/>
          <w:sz w:val="20"/>
          <w:szCs w:val="20"/>
        </w:rPr>
        <w:t xml:space="preserve">Tato výzva bude zaslána až v případě, že zadavatel úspěšně </w:t>
      </w:r>
      <w:proofErr w:type="spellStart"/>
      <w:r w:rsidRPr="0003287E">
        <w:rPr>
          <w:rFonts w:ascii="Arial" w:hAnsi="Arial" w:cs="Arial"/>
          <w:b/>
          <w:sz w:val="20"/>
          <w:szCs w:val="20"/>
        </w:rPr>
        <w:t>vysoutěží</w:t>
      </w:r>
      <w:proofErr w:type="spellEnd"/>
      <w:r w:rsidRPr="0003287E">
        <w:rPr>
          <w:rFonts w:ascii="Arial" w:hAnsi="Arial" w:cs="Arial"/>
          <w:b/>
          <w:sz w:val="20"/>
          <w:szCs w:val="20"/>
        </w:rPr>
        <w:t xml:space="preserve"> všechny přístroje předmětného zadávacího řízení nebo pokud bude zadavateli schválená změna projektu (z něhož jsou přístroje financované), v rámci které budou </w:t>
      </w:r>
      <w:proofErr w:type="spellStart"/>
      <w:r w:rsidRPr="0003287E">
        <w:rPr>
          <w:rFonts w:ascii="Arial" w:hAnsi="Arial" w:cs="Arial"/>
          <w:b/>
          <w:sz w:val="20"/>
          <w:szCs w:val="20"/>
        </w:rPr>
        <w:t>nevysoutěžené</w:t>
      </w:r>
      <w:proofErr w:type="spellEnd"/>
      <w:r w:rsidRPr="0003287E">
        <w:rPr>
          <w:rFonts w:ascii="Arial" w:hAnsi="Arial" w:cs="Arial"/>
          <w:b/>
          <w:sz w:val="20"/>
          <w:szCs w:val="20"/>
        </w:rPr>
        <w:t xml:space="preserve"> přístroje odejmuty. Pokud se Kupujícímu, resp. zadavateli některé přístroje, které jsou předmětem zadávacího řízení nepodaří </w:t>
      </w:r>
      <w:proofErr w:type="spellStart"/>
      <w:r w:rsidRPr="0003287E">
        <w:rPr>
          <w:rFonts w:ascii="Arial" w:hAnsi="Arial" w:cs="Arial"/>
          <w:b/>
          <w:sz w:val="20"/>
          <w:szCs w:val="20"/>
        </w:rPr>
        <w:t>vysoutěžit</w:t>
      </w:r>
      <w:proofErr w:type="spellEnd"/>
      <w:r w:rsidRPr="0003287E">
        <w:rPr>
          <w:rFonts w:ascii="Arial" w:hAnsi="Arial" w:cs="Arial"/>
          <w:b/>
          <w:sz w:val="20"/>
          <w:szCs w:val="20"/>
        </w:rPr>
        <w:t xml:space="preserve">, aniž by byla současně schválena zadavateli změna projektu, kterou by byly </w:t>
      </w:r>
      <w:proofErr w:type="spellStart"/>
      <w:r w:rsidRPr="0003287E">
        <w:rPr>
          <w:rFonts w:ascii="Arial" w:hAnsi="Arial" w:cs="Arial"/>
          <w:b/>
          <w:sz w:val="20"/>
          <w:szCs w:val="20"/>
        </w:rPr>
        <w:t>nevysoutěžené</w:t>
      </w:r>
      <w:proofErr w:type="spellEnd"/>
      <w:r w:rsidRPr="0003287E">
        <w:rPr>
          <w:rFonts w:ascii="Arial" w:hAnsi="Arial" w:cs="Arial"/>
          <w:b/>
          <w:sz w:val="20"/>
          <w:szCs w:val="20"/>
        </w:rPr>
        <w:t xml:space="preserve"> přístroje z projektu odejmuty, vyhrazuje si Kupující právo od podepsané Kupní smlouvy před dodáním přístrojů odstoupit, a to bez nároku prodávajícího na náhradu škody</w:t>
      </w:r>
      <w:r w:rsidRPr="0003287E">
        <w:rPr>
          <w:rFonts w:ascii="Arial" w:hAnsi="Arial" w:cs="Arial"/>
          <w:b/>
          <w:sz w:val="20"/>
        </w:rPr>
        <w:t xml:space="preserve"> či ušlého zisku</w:t>
      </w:r>
      <w:r w:rsidR="00DA5C12" w:rsidRPr="0003287E">
        <w:rPr>
          <w:rFonts w:ascii="Arial" w:hAnsi="Arial" w:cs="Arial"/>
          <w:b/>
          <w:sz w:val="20"/>
          <w:szCs w:val="20"/>
        </w:rPr>
        <w:t>.</w:t>
      </w:r>
    </w:p>
    <w:p w:rsidR="00DA5C12" w:rsidRPr="0037705B" w:rsidRDefault="00DA5C12"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sidRPr="0037705B">
        <w:rPr>
          <w:rFonts w:ascii="Arial" w:hAnsi="Arial" w:cs="Arial"/>
          <w:sz w:val="20"/>
          <w:szCs w:val="20"/>
        </w:rPr>
        <w:t>Prodávající vyrozumí Kupujícího nejméně 5 pracovních dnů před plánovaným datem dodání, aby byl Kupující připraven poskytnout mu potřebnou součinnost a předmět koupě převzít.</w:t>
      </w:r>
    </w:p>
    <w:p w:rsidR="00DA5C12" w:rsidRPr="00F87E59" w:rsidRDefault="00DA5C12" w:rsidP="00DA5C12">
      <w:pPr>
        <w:pStyle w:val="Odstavecseseznamem"/>
        <w:numPr>
          <w:ilvl w:val="0"/>
          <w:numId w:val="3"/>
        </w:numPr>
        <w:autoSpaceDE w:val="0"/>
        <w:autoSpaceDN w:val="0"/>
        <w:adjustRightInd w:val="0"/>
        <w:spacing w:after="0" w:line="240" w:lineRule="auto"/>
        <w:ind w:left="357" w:hanging="357"/>
        <w:contextualSpacing w:val="0"/>
        <w:jc w:val="both"/>
        <w:rPr>
          <w:rFonts w:ascii="Arial" w:hAnsi="Arial" w:cs="Arial"/>
          <w:b/>
          <w:sz w:val="20"/>
          <w:szCs w:val="20"/>
        </w:rPr>
      </w:pPr>
      <w:r w:rsidRPr="0037705B">
        <w:rPr>
          <w:rFonts w:ascii="Arial" w:hAnsi="Arial" w:cs="Arial"/>
          <w:sz w:val="20"/>
          <w:szCs w:val="20"/>
        </w:rPr>
        <w:t xml:space="preserve">Prodávající se zavazuje předat Kupujícímu předmět koupě (včetně montáže, uvedení do provozu a splnění dalších činností) na vlastní náklady do sídla Kupujícího: </w:t>
      </w:r>
      <w:r w:rsidR="0003287E" w:rsidRPr="0003287E">
        <w:rPr>
          <w:rFonts w:ascii="Arial" w:hAnsi="Arial" w:cs="Arial"/>
          <w:sz w:val="20"/>
          <w:szCs w:val="20"/>
        </w:rPr>
        <w:t>Kozinova 292, 344 22 Domažlice</w:t>
      </w:r>
      <w:r w:rsidR="0003287E">
        <w:rPr>
          <w:rFonts w:ascii="Arial" w:hAnsi="Arial" w:cs="Arial"/>
          <w:sz w:val="20"/>
          <w:szCs w:val="20"/>
        </w:rPr>
        <w:t>.</w:t>
      </w:r>
      <w:r w:rsidRPr="0037705B">
        <w:rPr>
          <w:rFonts w:ascii="Arial" w:hAnsi="Arial" w:cs="Arial"/>
          <w:sz w:val="20"/>
          <w:szCs w:val="20"/>
        </w:rPr>
        <w:t xml:space="preserve"> Konkrétní mí</w:t>
      </w:r>
      <w:r w:rsidRPr="0037705B">
        <w:rPr>
          <w:rFonts w:ascii="Arial" w:eastAsiaTheme="minorHAnsi" w:hAnsi="Arial" w:cs="Arial"/>
          <w:sz w:val="20"/>
          <w:szCs w:val="20"/>
        </w:rPr>
        <w:t xml:space="preserve">sto </w:t>
      </w:r>
      <w:r w:rsidR="009F4D83">
        <w:rPr>
          <w:rFonts w:ascii="Arial" w:eastAsiaTheme="minorHAnsi" w:hAnsi="Arial" w:cs="Arial"/>
          <w:sz w:val="20"/>
          <w:szCs w:val="20"/>
        </w:rPr>
        <w:t>dodání přístrojů - Oddělení klinické biochemie</w:t>
      </w:r>
      <w:r w:rsidRPr="0037705B">
        <w:rPr>
          <w:rFonts w:ascii="Arial" w:hAnsi="Arial" w:cs="Arial"/>
          <w:sz w:val="20"/>
          <w:szCs w:val="20"/>
        </w:rPr>
        <w:t>.</w:t>
      </w:r>
    </w:p>
    <w:p w:rsidR="00F87E59" w:rsidRPr="00DF2ACD" w:rsidRDefault="00F87E59" w:rsidP="00F87E59">
      <w:pPr>
        <w:pStyle w:val="Odstavecseseznamem"/>
        <w:autoSpaceDE w:val="0"/>
        <w:autoSpaceDN w:val="0"/>
        <w:adjustRightInd w:val="0"/>
        <w:spacing w:after="0" w:line="240" w:lineRule="auto"/>
        <w:ind w:left="357"/>
        <w:contextualSpacing w:val="0"/>
        <w:jc w:val="both"/>
        <w:rPr>
          <w:rFonts w:ascii="Arial" w:hAnsi="Arial" w:cs="Arial"/>
          <w:b/>
          <w:sz w:val="28"/>
          <w:szCs w:val="28"/>
        </w:rPr>
      </w:pPr>
    </w:p>
    <w:p w:rsidR="005E1885" w:rsidRPr="0037705B" w:rsidRDefault="005E1885" w:rsidP="003A56AC">
      <w:pPr>
        <w:spacing w:after="120"/>
        <w:jc w:val="center"/>
        <w:rPr>
          <w:b/>
          <w:bCs/>
        </w:rPr>
      </w:pPr>
      <w:r w:rsidRPr="0037705B">
        <w:rPr>
          <w:b/>
          <w:bCs/>
        </w:rPr>
        <w:t xml:space="preserve">V. PŘEDÁNÍ A PŘEVZETÍ </w:t>
      </w:r>
      <w:r w:rsidR="00024300" w:rsidRPr="0037705B">
        <w:rPr>
          <w:b/>
          <w:bCs/>
        </w:rPr>
        <w:t>ZBOŽÍ</w:t>
      </w:r>
    </w:p>
    <w:p w:rsidR="005E1885"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odevzdá Kupujícímu </w:t>
      </w:r>
      <w:r w:rsidRPr="0037705B">
        <w:rPr>
          <w:rFonts w:ascii="Arial" w:hAnsi="Arial" w:cs="Arial"/>
          <w:sz w:val="20"/>
          <w:szCs w:val="20"/>
        </w:rPr>
        <w:t>Zboží</w:t>
      </w:r>
      <w:r w:rsidR="005E1885" w:rsidRPr="0037705B">
        <w:rPr>
          <w:rFonts w:ascii="Arial" w:hAnsi="Arial" w:cs="Arial"/>
          <w:sz w:val="20"/>
          <w:szCs w:val="20"/>
        </w:rPr>
        <w:t xml:space="preserve"> v dohodnutém množství, jakosti a provedení. Veškeré </w:t>
      </w:r>
      <w:r w:rsidRPr="0037705B">
        <w:rPr>
          <w:rFonts w:ascii="Arial" w:hAnsi="Arial" w:cs="Arial"/>
          <w:sz w:val="20"/>
          <w:szCs w:val="20"/>
        </w:rPr>
        <w:t>Zboží</w:t>
      </w:r>
      <w:r w:rsidR="005E1885" w:rsidRPr="0037705B">
        <w:rPr>
          <w:rFonts w:ascii="Arial" w:hAnsi="Arial" w:cs="Arial"/>
          <w:sz w:val="20"/>
          <w:szCs w:val="20"/>
        </w:rPr>
        <w:t xml:space="preserve"> dodávané </w:t>
      </w:r>
      <w:r w:rsidRPr="0037705B">
        <w:rPr>
          <w:rFonts w:ascii="Arial" w:hAnsi="Arial" w:cs="Arial"/>
          <w:sz w:val="20"/>
          <w:szCs w:val="20"/>
        </w:rPr>
        <w:t>Prodá</w:t>
      </w:r>
      <w:r w:rsidR="005E1885" w:rsidRPr="0037705B">
        <w:rPr>
          <w:rFonts w:ascii="Arial" w:hAnsi="Arial" w:cs="Arial"/>
          <w:sz w:val="20"/>
          <w:szCs w:val="20"/>
        </w:rPr>
        <w:t>vajícím Kupujícímu z titulu této Smlouvy musí splňovat kvalitativní požadavky dle této Smlouvy a zadávacích podmínek předmětné veřejné zakázky.</w:t>
      </w:r>
    </w:p>
    <w:p w:rsidR="005E1885"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lastRenderedPageBreak/>
        <w:t>Prodá</w:t>
      </w:r>
      <w:r w:rsidR="005E1885" w:rsidRPr="0037705B">
        <w:rPr>
          <w:rFonts w:ascii="Arial" w:hAnsi="Arial" w:cs="Arial"/>
          <w:sz w:val="20"/>
          <w:szCs w:val="20"/>
        </w:rPr>
        <w:t xml:space="preserve">vající je povinen spolu se </w:t>
      </w:r>
      <w:r w:rsidRPr="0037705B">
        <w:rPr>
          <w:rFonts w:ascii="Arial" w:hAnsi="Arial" w:cs="Arial"/>
          <w:sz w:val="20"/>
          <w:szCs w:val="20"/>
        </w:rPr>
        <w:t>Zboží</w:t>
      </w:r>
      <w:r w:rsidR="005E1885" w:rsidRPr="0037705B">
        <w:rPr>
          <w:rFonts w:ascii="Arial" w:hAnsi="Arial" w:cs="Arial"/>
          <w:sz w:val="20"/>
          <w:szCs w:val="20"/>
        </w:rPr>
        <w:t xml:space="preserve">m dodat Kupujícímu kompletní technickou a další dokumentaci nezbytnou k užívání </w:t>
      </w:r>
      <w:r w:rsidRPr="0037705B">
        <w:rPr>
          <w:rFonts w:ascii="Arial" w:hAnsi="Arial" w:cs="Arial"/>
          <w:sz w:val="20"/>
          <w:szCs w:val="20"/>
        </w:rPr>
        <w:t>Zboží</w:t>
      </w:r>
      <w:r w:rsidR="002C3D43" w:rsidRPr="0037705B">
        <w:rPr>
          <w:rFonts w:ascii="Arial" w:hAnsi="Arial" w:cs="Arial"/>
          <w:sz w:val="20"/>
          <w:szCs w:val="20"/>
        </w:rPr>
        <w:t xml:space="preserve"> (certifikáty, záruční listy, osvědčení atd.)</w:t>
      </w:r>
      <w:r w:rsidR="005E1885" w:rsidRPr="0037705B">
        <w:rPr>
          <w:rFonts w:ascii="Arial" w:hAnsi="Arial" w:cs="Arial"/>
          <w:sz w:val="20"/>
          <w:szCs w:val="20"/>
        </w:rPr>
        <w:t>, včetně návodů k</w:t>
      </w:r>
      <w:r w:rsidR="00DA5C12" w:rsidRPr="0037705B">
        <w:rPr>
          <w:rFonts w:ascii="Arial" w:hAnsi="Arial" w:cs="Arial"/>
          <w:sz w:val="20"/>
          <w:szCs w:val="20"/>
        </w:rPr>
        <w:t> </w:t>
      </w:r>
      <w:r w:rsidR="005E1885" w:rsidRPr="0037705B">
        <w:rPr>
          <w:rFonts w:ascii="Arial" w:hAnsi="Arial" w:cs="Arial"/>
          <w:sz w:val="20"/>
          <w:szCs w:val="20"/>
        </w:rPr>
        <w:t>obsluze</w:t>
      </w:r>
      <w:r w:rsidR="00DA5C12" w:rsidRPr="0037705B">
        <w:rPr>
          <w:rFonts w:ascii="Arial" w:hAnsi="Arial" w:cs="Arial"/>
          <w:sz w:val="20"/>
          <w:szCs w:val="20"/>
        </w:rPr>
        <w:t>, a to</w:t>
      </w:r>
      <w:r w:rsidR="005E1885" w:rsidRPr="0037705B">
        <w:rPr>
          <w:rFonts w:ascii="Arial" w:hAnsi="Arial" w:cs="Arial"/>
          <w:sz w:val="20"/>
          <w:szCs w:val="20"/>
        </w:rPr>
        <w:t xml:space="preserve"> v českém jazyce.</w:t>
      </w:r>
    </w:p>
    <w:p w:rsidR="008F44DD"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odevzdá Kupujícímu </w:t>
      </w:r>
      <w:r w:rsidRPr="0037705B">
        <w:rPr>
          <w:rFonts w:ascii="Arial" w:hAnsi="Arial" w:cs="Arial"/>
          <w:sz w:val="20"/>
          <w:szCs w:val="20"/>
        </w:rPr>
        <w:t>Zboží</w:t>
      </w:r>
      <w:r w:rsidR="005E1885" w:rsidRPr="0037705B">
        <w:rPr>
          <w:rFonts w:ascii="Arial" w:hAnsi="Arial" w:cs="Arial"/>
          <w:sz w:val="20"/>
          <w:szCs w:val="20"/>
        </w:rPr>
        <w:t xml:space="preserve"> bez jakýchkoli vad a v souladu s podmínkami stanovenými touto Smlouvou. Předávací protokol může být podepsán nejdříve v okamžiku, kdy bude beze zbytku realizována dodávka </w:t>
      </w:r>
      <w:r w:rsidRPr="0037705B">
        <w:rPr>
          <w:rFonts w:ascii="Arial" w:hAnsi="Arial" w:cs="Arial"/>
          <w:sz w:val="20"/>
          <w:szCs w:val="20"/>
        </w:rPr>
        <w:t>Zboží</w:t>
      </w:r>
      <w:r w:rsidR="005E1885" w:rsidRPr="0037705B">
        <w:rPr>
          <w:rFonts w:ascii="Arial" w:hAnsi="Arial" w:cs="Arial"/>
          <w:sz w:val="20"/>
          <w:szCs w:val="20"/>
        </w:rPr>
        <w:t xml:space="preserve"> </w:t>
      </w:r>
      <w:r w:rsidRPr="0037705B">
        <w:rPr>
          <w:rFonts w:ascii="Arial" w:hAnsi="Arial" w:cs="Arial"/>
          <w:sz w:val="20"/>
          <w:szCs w:val="20"/>
        </w:rPr>
        <w:t>Prodá</w:t>
      </w:r>
      <w:r w:rsidR="005E1885" w:rsidRPr="0037705B">
        <w:rPr>
          <w:rFonts w:ascii="Arial" w:hAnsi="Arial" w:cs="Arial"/>
          <w:sz w:val="20"/>
          <w:szCs w:val="20"/>
        </w:rPr>
        <w:t xml:space="preserve">vajícím včetně souvisejících výkonů a služeb sjednaných touto Smlouvou. </w:t>
      </w:r>
    </w:p>
    <w:p w:rsidR="008F44DD" w:rsidRPr="0037705B" w:rsidRDefault="007F18E1"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O předání a převzetí předmětu koupě (vče</w:t>
      </w:r>
      <w:r w:rsidR="00E53863">
        <w:rPr>
          <w:rFonts w:ascii="Arial" w:hAnsi="Arial" w:cs="Arial"/>
          <w:sz w:val="20"/>
          <w:szCs w:val="20"/>
        </w:rPr>
        <w:t>tně montáže, uvedení do provozu</w:t>
      </w:r>
      <w:r w:rsidRPr="0037705B">
        <w:rPr>
          <w:rFonts w:ascii="Arial" w:hAnsi="Arial" w:cs="Arial"/>
          <w:sz w:val="20"/>
          <w:szCs w:val="20"/>
        </w:rPr>
        <w:t>) bude sepsán předávací protokol, který bude podepsán pověřenými zástupci obou smluvních stran</w:t>
      </w:r>
      <w:r w:rsidR="005E1885" w:rsidRPr="0037705B">
        <w:rPr>
          <w:rFonts w:ascii="Arial" w:hAnsi="Arial" w:cs="Arial"/>
          <w:sz w:val="20"/>
          <w:szCs w:val="20"/>
        </w:rPr>
        <w:t xml:space="preserve">.  </w:t>
      </w:r>
      <w:r w:rsidR="00024300" w:rsidRPr="0037705B">
        <w:rPr>
          <w:rFonts w:ascii="Arial" w:hAnsi="Arial" w:cs="Arial"/>
          <w:sz w:val="20"/>
          <w:szCs w:val="20"/>
        </w:rPr>
        <w:t>Prodá</w:t>
      </w:r>
      <w:r w:rsidR="005E1885" w:rsidRPr="0037705B">
        <w:rPr>
          <w:rFonts w:ascii="Arial" w:hAnsi="Arial" w:cs="Arial"/>
          <w:sz w:val="20"/>
          <w:szCs w:val="20"/>
        </w:rPr>
        <w:t xml:space="preserve">vající je povinen na Předávacím protokolu specifikovat dodávané </w:t>
      </w:r>
      <w:r w:rsidR="00024300" w:rsidRPr="0037705B">
        <w:rPr>
          <w:rFonts w:ascii="Arial" w:hAnsi="Arial" w:cs="Arial"/>
          <w:sz w:val="20"/>
          <w:szCs w:val="20"/>
        </w:rPr>
        <w:t>Zboží</w:t>
      </w:r>
      <w:r w:rsidR="005E1885" w:rsidRPr="0037705B">
        <w:rPr>
          <w:rFonts w:ascii="Arial" w:hAnsi="Arial" w:cs="Arial"/>
          <w:sz w:val="20"/>
          <w:szCs w:val="20"/>
        </w:rPr>
        <w:t>, uvést datum předání a převzetí</w:t>
      </w:r>
      <w:r w:rsidRPr="0037705B">
        <w:rPr>
          <w:rFonts w:ascii="Arial" w:hAnsi="Arial" w:cs="Arial"/>
          <w:sz w:val="20"/>
          <w:szCs w:val="20"/>
        </w:rPr>
        <w:t xml:space="preserve"> a další skutečnosti týkající se předání zboží</w:t>
      </w:r>
      <w:r w:rsidR="005E1885" w:rsidRPr="0037705B">
        <w:rPr>
          <w:rFonts w:ascii="Arial" w:hAnsi="Arial" w:cs="Arial"/>
          <w:sz w:val="20"/>
          <w:szCs w:val="20"/>
        </w:rPr>
        <w:t xml:space="preserve">. Předávací protokol bude dále obsahovat jméno a podpis předávající osoby za </w:t>
      </w:r>
      <w:r w:rsidR="00024300" w:rsidRPr="0037705B">
        <w:rPr>
          <w:rFonts w:ascii="Arial" w:hAnsi="Arial" w:cs="Arial"/>
          <w:sz w:val="20"/>
          <w:szCs w:val="20"/>
        </w:rPr>
        <w:t>Prodá</w:t>
      </w:r>
      <w:r w:rsidR="005E1885" w:rsidRPr="0037705B">
        <w:rPr>
          <w:rFonts w:ascii="Arial" w:hAnsi="Arial" w:cs="Arial"/>
          <w:sz w:val="20"/>
          <w:szCs w:val="20"/>
        </w:rPr>
        <w:t xml:space="preserve">vajícího a jméno a podpis přejímající osoby za Kupujícího.  </w:t>
      </w:r>
      <w:r w:rsidR="00024300" w:rsidRPr="0037705B">
        <w:rPr>
          <w:rFonts w:ascii="Arial" w:hAnsi="Arial" w:cs="Arial"/>
          <w:sz w:val="20"/>
          <w:szCs w:val="20"/>
        </w:rPr>
        <w:t>Prodá</w:t>
      </w:r>
      <w:r w:rsidR="005E1885" w:rsidRPr="0037705B">
        <w:rPr>
          <w:rFonts w:ascii="Arial" w:hAnsi="Arial" w:cs="Arial"/>
          <w:sz w:val="20"/>
          <w:szCs w:val="20"/>
        </w:rPr>
        <w:t xml:space="preserve">vající odpovídá za to, že informace uvedené v Předávacím protokolu odpovídají skutečnosti. Nebude-li Předávací protokol obsahovat údaje uvedené v tomto odstavci, je Kupující oprávněn převzetí </w:t>
      </w:r>
      <w:r w:rsidR="00024300" w:rsidRPr="0037705B">
        <w:rPr>
          <w:rFonts w:ascii="Arial" w:hAnsi="Arial" w:cs="Arial"/>
          <w:sz w:val="20"/>
          <w:szCs w:val="20"/>
        </w:rPr>
        <w:t>Zboží</w:t>
      </w:r>
      <w:r w:rsidR="005E1885" w:rsidRPr="0037705B">
        <w:rPr>
          <w:rFonts w:ascii="Arial" w:hAnsi="Arial" w:cs="Arial"/>
          <w:sz w:val="20"/>
          <w:szCs w:val="20"/>
        </w:rPr>
        <w:t xml:space="preserve"> odmítnout, a to až do předání Předávacího protokolu s výše uvedenými údaji.</w:t>
      </w:r>
      <w:r w:rsidRPr="0037705B">
        <w:rPr>
          <w:rFonts w:ascii="Arial" w:hAnsi="Arial" w:cs="Arial"/>
          <w:sz w:val="20"/>
          <w:szCs w:val="20"/>
        </w:rPr>
        <w:t xml:space="preserve"> O každém předání a převzetí předmětu plnění či části bude proveden samostatný zápis.</w:t>
      </w:r>
    </w:p>
    <w:p w:rsidR="007F18E1" w:rsidRPr="0037705B" w:rsidRDefault="007F18E1"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 xml:space="preserve">Náklady spojené s odevzdáním zboží v místě plnění nese Prodávající. Kupující zajistí Prodávajícímu přístup do příslušných prostor nutných pro plnění předmětu této Smlouvy. </w:t>
      </w:r>
      <w:r w:rsidR="00F579B1">
        <w:rPr>
          <w:rFonts w:ascii="Arial" w:hAnsi="Arial" w:cs="Arial"/>
          <w:sz w:val="20"/>
          <w:szCs w:val="20"/>
        </w:rPr>
        <w:t xml:space="preserve"> </w:t>
      </w:r>
      <w:r w:rsidR="00F579B1" w:rsidRPr="009561BB">
        <w:rPr>
          <w:rFonts w:ascii="Arial" w:hAnsi="Arial" w:cs="Arial"/>
          <w:sz w:val="20"/>
          <w:szCs w:val="20"/>
          <w:highlight w:val="yellow"/>
        </w:rPr>
        <w:t>Prodávající nese veškeré náklady spojené s přizpůsobením a adaptací prostor vyvolané dodáním a instalací Zboží.</w:t>
      </w:r>
      <w:r w:rsidR="00F579B1">
        <w:rPr>
          <w:rFonts w:ascii="Arial" w:hAnsi="Arial" w:cs="Arial"/>
          <w:sz w:val="20"/>
          <w:szCs w:val="20"/>
        </w:rPr>
        <w:t xml:space="preserve"> </w:t>
      </w:r>
    </w:p>
    <w:p w:rsidR="008F44DD"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Prodá</w:t>
      </w:r>
      <w:r w:rsidR="008F44DD" w:rsidRPr="0037705B">
        <w:rPr>
          <w:rFonts w:ascii="Arial" w:hAnsi="Arial" w:cs="Arial"/>
          <w:sz w:val="20"/>
          <w:szCs w:val="20"/>
        </w:rPr>
        <w:t xml:space="preserve">vající se zavazuje zajistit vlastním nákladem provedení všech zkoušek potřebných pro užívání </w:t>
      </w:r>
      <w:r w:rsidRPr="0037705B">
        <w:rPr>
          <w:rFonts w:ascii="Arial" w:hAnsi="Arial" w:cs="Arial"/>
          <w:sz w:val="20"/>
          <w:szCs w:val="20"/>
        </w:rPr>
        <w:t>Zboží</w:t>
      </w:r>
      <w:r w:rsidR="008F44DD" w:rsidRPr="0037705B">
        <w:rPr>
          <w:rFonts w:ascii="Arial" w:hAnsi="Arial" w:cs="Arial"/>
          <w:sz w:val="20"/>
          <w:szCs w:val="20"/>
        </w:rPr>
        <w:t xml:space="preserve">, pokud je jejich provedení obecně závaznými právními předpisy nebo touto </w:t>
      </w:r>
      <w:r w:rsidR="00950F48" w:rsidRPr="0037705B">
        <w:rPr>
          <w:rFonts w:ascii="Arial" w:hAnsi="Arial" w:cs="Arial"/>
          <w:sz w:val="20"/>
          <w:szCs w:val="20"/>
        </w:rPr>
        <w:t>Sml</w:t>
      </w:r>
      <w:r w:rsidR="008F44DD" w:rsidRPr="0037705B">
        <w:rPr>
          <w:rFonts w:ascii="Arial" w:hAnsi="Arial" w:cs="Arial"/>
          <w:sz w:val="20"/>
          <w:szCs w:val="20"/>
        </w:rPr>
        <w:t>ouvou požadováno.</w:t>
      </w:r>
    </w:p>
    <w:p w:rsidR="005E1885" w:rsidRPr="0037705B" w:rsidRDefault="00E711AA"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 xml:space="preserve">Vlastnické právo k předmětu koupě přechází na Kupujícího dnem řádného předání a převzetí předmětu koupě od Prodávajícího bez vad a nedodělků na základě řádně podepsaného předávacího protokolu dle </w:t>
      </w:r>
      <w:r w:rsidRPr="00E53863">
        <w:rPr>
          <w:rFonts w:ascii="Arial" w:hAnsi="Arial" w:cs="Arial"/>
          <w:sz w:val="20"/>
          <w:szCs w:val="20"/>
        </w:rPr>
        <w:t>čl.</w:t>
      </w:r>
      <w:r w:rsidR="00DA5C12" w:rsidRPr="00E53863">
        <w:rPr>
          <w:rFonts w:ascii="Arial" w:hAnsi="Arial" w:cs="Arial"/>
          <w:sz w:val="20"/>
          <w:szCs w:val="20"/>
        </w:rPr>
        <w:t xml:space="preserve"> </w:t>
      </w:r>
      <w:r w:rsidRPr="00E53863">
        <w:rPr>
          <w:rFonts w:ascii="Arial" w:hAnsi="Arial" w:cs="Arial"/>
          <w:sz w:val="20"/>
          <w:szCs w:val="20"/>
        </w:rPr>
        <w:t>V.</w:t>
      </w:r>
      <w:r w:rsidR="00F87E59" w:rsidRPr="00E53863">
        <w:rPr>
          <w:rFonts w:ascii="Arial" w:hAnsi="Arial" w:cs="Arial"/>
          <w:sz w:val="20"/>
          <w:szCs w:val="20"/>
        </w:rPr>
        <w:t>4</w:t>
      </w:r>
      <w:r w:rsidRPr="00E53863">
        <w:rPr>
          <w:rFonts w:ascii="Arial" w:hAnsi="Arial" w:cs="Arial"/>
          <w:sz w:val="20"/>
          <w:szCs w:val="20"/>
        </w:rPr>
        <w:t xml:space="preserve"> této Smlouvy.</w:t>
      </w:r>
      <w:r w:rsidRPr="0037705B">
        <w:rPr>
          <w:rFonts w:ascii="Arial" w:hAnsi="Arial" w:cs="Arial"/>
          <w:sz w:val="20"/>
          <w:szCs w:val="20"/>
        </w:rPr>
        <w:t xml:space="preserve"> Tímto okamžikem přechází na Kupujícího rovněž nebezpečí škody na předmětu koupě</w:t>
      </w:r>
      <w:r w:rsidR="005E1885" w:rsidRPr="0037705B">
        <w:rPr>
          <w:rFonts w:ascii="Arial" w:hAnsi="Arial" w:cs="Arial"/>
          <w:sz w:val="20"/>
          <w:szCs w:val="20"/>
        </w:rPr>
        <w:t>.</w:t>
      </w:r>
    </w:p>
    <w:p w:rsidR="005E1885" w:rsidRPr="0037705B" w:rsidRDefault="00024300" w:rsidP="001C5410">
      <w:pPr>
        <w:pStyle w:val="Odstavecseseznamem1"/>
        <w:numPr>
          <w:ilvl w:val="0"/>
          <w:numId w:val="10"/>
        </w:numPr>
        <w:suppressAutoHyphens w:val="0"/>
        <w:autoSpaceDE w:val="0"/>
        <w:autoSpaceDN w:val="0"/>
        <w:adjustRightInd w:val="0"/>
        <w:spacing w:after="0" w:line="240" w:lineRule="auto"/>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vající odpovídá Kupujícímu za škodu způsobenou porušením povinností podle této Smlouvy nebo povinnosti stanovené obecně závazným právním předpisem.</w:t>
      </w:r>
    </w:p>
    <w:p w:rsidR="005E1885" w:rsidRPr="00DF2ACD" w:rsidRDefault="005E1885" w:rsidP="00A13BC1">
      <w:pPr>
        <w:rPr>
          <w:b/>
          <w:bCs/>
          <w:sz w:val="28"/>
          <w:szCs w:val="28"/>
        </w:rPr>
      </w:pPr>
    </w:p>
    <w:p w:rsidR="005E1885" w:rsidRPr="0037705B" w:rsidRDefault="005E1885" w:rsidP="003A56AC">
      <w:pPr>
        <w:autoSpaceDE w:val="0"/>
        <w:autoSpaceDN w:val="0"/>
        <w:adjustRightInd w:val="0"/>
        <w:spacing w:after="120"/>
        <w:jc w:val="center"/>
        <w:rPr>
          <w:b/>
          <w:bCs/>
        </w:rPr>
      </w:pPr>
      <w:r w:rsidRPr="0037705B">
        <w:rPr>
          <w:b/>
          <w:bCs/>
        </w:rPr>
        <w:t>V</w:t>
      </w:r>
      <w:r w:rsidR="00B12E31" w:rsidRPr="0037705B">
        <w:rPr>
          <w:b/>
          <w:bCs/>
        </w:rPr>
        <w:t>I</w:t>
      </w:r>
      <w:r w:rsidRPr="0037705B">
        <w:rPr>
          <w:b/>
          <w:bCs/>
        </w:rPr>
        <w:t xml:space="preserve">. </w:t>
      </w:r>
      <w:r w:rsidR="008E7FAC">
        <w:rPr>
          <w:b/>
          <w:bCs/>
        </w:rPr>
        <w:t>ZÁRUKA ZA JAKOST</w:t>
      </w:r>
    </w:p>
    <w:p w:rsidR="00F77FC5" w:rsidRPr="0037705B" w:rsidRDefault="008F4501" w:rsidP="001C5410">
      <w:pPr>
        <w:pStyle w:val="Nadpis11doobsahu"/>
        <w:keepNext w:val="0"/>
        <w:numPr>
          <w:ilvl w:val="0"/>
          <w:numId w:val="7"/>
        </w:numPr>
        <w:spacing w:before="0"/>
        <w:ind w:left="357" w:hanging="357"/>
        <w:rPr>
          <w:rFonts w:ascii="Arial" w:hAnsi="Arial" w:cs="Arial"/>
          <w:b w:val="0"/>
          <w:sz w:val="20"/>
          <w:szCs w:val="20"/>
        </w:rPr>
      </w:pPr>
      <w:r w:rsidRPr="00F87E59">
        <w:rPr>
          <w:rFonts w:ascii="Arial" w:hAnsi="Arial" w:cs="Arial"/>
          <w:b w:val="0"/>
          <w:sz w:val="20"/>
          <w:szCs w:val="20"/>
        </w:rPr>
        <w:t>Prodávající poskytuje Kupujícímu záruku na jakost</w:t>
      </w:r>
      <w:r w:rsidR="00C2582E" w:rsidRPr="00F87E59">
        <w:rPr>
          <w:rFonts w:ascii="Arial" w:hAnsi="Arial" w:cs="Arial"/>
          <w:b w:val="0"/>
          <w:bCs w:val="0"/>
          <w:sz w:val="20"/>
          <w:szCs w:val="20"/>
        </w:rPr>
        <w:t xml:space="preserve"> v délce trvání </w:t>
      </w:r>
      <w:r w:rsidR="00C2582E" w:rsidRPr="00F87E59">
        <w:rPr>
          <w:rFonts w:ascii="Arial" w:hAnsi="Arial" w:cs="Arial"/>
          <w:bCs w:val="0"/>
          <w:color w:val="FF0000"/>
          <w:sz w:val="20"/>
          <w:szCs w:val="20"/>
        </w:rPr>
        <w:t>24 měsíců</w:t>
      </w:r>
      <w:r w:rsidRPr="00F87E59">
        <w:rPr>
          <w:rFonts w:ascii="Arial" w:hAnsi="Arial" w:cs="Arial"/>
          <w:b w:val="0"/>
          <w:sz w:val="20"/>
          <w:szCs w:val="20"/>
        </w:rPr>
        <w:t xml:space="preserve">. </w:t>
      </w:r>
      <w:r w:rsidR="00F77FC5" w:rsidRPr="00F87E59">
        <w:rPr>
          <w:rFonts w:ascii="Arial" w:hAnsi="Arial" w:cs="Arial"/>
          <w:b w:val="0"/>
          <w:sz w:val="20"/>
          <w:szCs w:val="20"/>
        </w:rPr>
        <w:t xml:space="preserve"> </w:t>
      </w:r>
      <w:r w:rsidRPr="00F87E59">
        <w:rPr>
          <w:rFonts w:ascii="Arial" w:hAnsi="Arial" w:cs="Arial"/>
          <w:b w:val="0"/>
          <w:sz w:val="20"/>
          <w:szCs w:val="20"/>
        </w:rPr>
        <w:t>Ta</w:t>
      </w:r>
      <w:r w:rsidR="00F77FC5" w:rsidRPr="00F87E59">
        <w:rPr>
          <w:rFonts w:ascii="Arial" w:hAnsi="Arial" w:cs="Arial"/>
          <w:b w:val="0"/>
          <w:sz w:val="20"/>
          <w:szCs w:val="20"/>
        </w:rPr>
        <w:t xml:space="preserve"> se nevztahuje na vady,</w:t>
      </w:r>
      <w:r w:rsidR="00F77FC5" w:rsidRPr="0037705B">
        <w:rPr>
          <w:rFonts w:ascii="Arial" w:hAnsi="Arial" w:cs="Arial"/>
          <w:b w:val="0"/>
          <w:sz w:val="20"/>
          <w:szCs w:val="20"/>
        </w:rPr>
        <w:t xml:space="preserve"> které vzniknou neoprávněným zásahem do předmětu dodávky 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rsidR="00026DE4" w:rsidRPr="0037705B" w:rsidRDefault="00026DE4" w:rsidP="00026DE4">
      <w:pPr>
        <w:pStyle w:val="Nadpis11doobsahu"/>
        <w:keepNext w:val="0"/>
        <w:numPr>
          <w:ilvl w:val="0"/>
          <w:numId w:val="7"/>
        </w:numPr>
        <w:spacing w:before="0"/>
        <w:ind w:left="357" w:hanging="357"/>
        <w:rPr>
          <w:rFonts w:ascii="Arial" w:hAnsi="Arial" w:cs="Arial"/>
          <w:b w:val="0"/>
          <w:bCs w:val="0"/>
          <w:sz w:val="20"/>
          <w:szCs w:val="20"/>
        </w:rPr>
      </w:pPr>
      <w:r w:rsidRPr="0037705B">
        <w:rPr>
          <w:rFonts w:ascii="Arial" w:hAnsi="Arial" w:cs="Arial"/>
          <w:b w:val="0"/>
          <w:bCs w:val="0"/>
          <w:sz w:val="20"/>
          <w:szCs w:val="20"/>
        </w:rPr>
        <w:t>Pokud je reklamace v záruční době oprávněná, má Kupující právo na bezplatné odstranění vytýkaných vad. Pokud vadu není možno bezplatně odstranit, má Kupující právo na výměnu vadného plnění, případně právo od závazků plynoucích ze Smlouvy odstoupit (a to i od části závazku). Jestliže je reklamace uznána za oprávněnou, přičemž dojde k poskytnutí Zboží (či dílu) nového, bezvadného, běží nová záruční lhůta ode dne předání bezvadného (náhradního) plnění Kupujícímu.</w:t>
      </w:r>
      <w:r w:rsidR="00F84CD2" w:rsidRPr="00F84CD2">
        <w:rPr>
          <w:rFonts w:ascii="Arial" w:hAnsi="Arial" w:cs="Arial"/>
          <w:b w:val="0"/>
          <w:bCs w:val="0"/>
          <w:sz w:val="20"/>
          <w:szCs w:val="20"/>
        </w:rPr>
        <w:t xml:space="preserve"> </w:t>
      </w:r>
      <w:r w:rsidR="00F84CD2">
        <w:rPr>
          <w:rFonts w:ascii="Arial" w:hAnsi="Arial" w:cs="Arial"/>
          <w:b w:val="0"/>
          <w:bCs w:val="0"/>
          <w:sz w:val="20"/>
          <w:szCs w:val="20"/>
        </w:rPr>
        <w:t>V</w:t>
      </w:r>
      <w:r w:rsidR="00F84CD2" w:rsidRPr="0037705B">
        <w:rPr>
          <w:rFonts w:ascii="Arial" w:hAnsi="Arial" w:cs="Arial"/>
          <w:b w:val="0"/>
          <w:bCs w:val="0"/>
          <w:sz w:val="20"/>
          <w:szCs w:val="20"/>
        </w:rPr>
        <w:t> případě odstraňování záručních vad je Prodávající povinen používat výhradně nové a originální díly</w:t>
      </w:r>
    </w:p>
    <w:p w:rsidR="00F84CD2" w:rsidRPr="0037705B" w:rsidRDefault="00F77FC5" w:rsidP="00F84CD2">
      <w:pPr>
        <w:pStyle w:val="Nadpis11doobsahu"/>
        <w:keepNext w:val="0"/>
        <w:numPr>
          <w:ilvl w:val="0"/>
          <w:numId w:val="7"/>
        </w:numPr>
        <w:spacing w:before="0"/>
        <w:ind w:left="357" w:hanging="357"/>
        <w:rPr>
          <w:rFonts w:ascii="Arial" w:hAnsi="Arial" w:cs="Arial"/>
          <w:b w:val="0"/>
          <w:bCs w:val="0"/>
          <w:sz w:val="20"/>
          <w:szCs w:val="20"/>
        </w:rPr>
      </w:pPr>
      <w:r w:rsidRPr="0037705B">
        <w:rPr>
          <w:rFonts w:ascii="Arial" w:hAnsi="Arial" w:cs="Arial"/>
          <w:b w:val="0"/>
          <w:sz w:val="20"/>
          <w:szCs w:val="20"/>
        </w:rPr>
        <w:t>Kupující je povinen ohlásit vady Prodávajícímu neprodleně poté, co je zjistí, a to písemně na e-mail kontaktní osoby Prodávajícího uvedené v čl. I.2 této Smlouvy. V písemné reklamaci musí být vady popsány a uvedeno, jak se projevují.</w:t>
      </w:r>
      <w:r w:rsidR="005E1885" w:rsidRPr="0037705B">
        <w:rPr>
          <w:rFonts w:ascii="Arial" w:hAnsi="Arial" w:cs="Arial"/>
          <w:b w:val="0"/>
          <w:bCs w:val="0"/>
          <w:sz w:val="20"/>
          <w:szCs w:val="20"/>
        </w:rPr>
        <w:t xml:space="preserve"> </w:t>
      </w:r>
      <w:r w:rsidR="00024300" w:rsidRPr="0037705B">
        <w:rPr>
          <w:rFonts w:ascii="Arial" w:hAnsi="Arial" w:cs="Arial"/>
          <w:b w:val="0"/>
          <w:bCs w:val="0"/>
          <w:sz w:val="20"/>
          <w:szCs w:val="20"/>
        </w:rPr>
        <w:t>Prodá</w:t>
      </w:r>
      <w:r w:rsidR="005E1885" w:rsidRPr="0037705B">
        <w:rPr>
          <w:rFonts w:ascii="Arial" w:hAnsi="Arial" w:cs="Arial"/>
          <w:b w:val="0"/>
          <w:bCs w:val="0"/>
          <w:sz w:val="20"/>
          <w:szCs w:val="20"/>
        </w:rPr>
        <w:t xml:space="preserve">vající </w:t>
      </w:r>
      <w:r w:rsidR="00026DE4" w:rsidRPr="0037705B">
        <w:rPr>
          <w:rFonts w:ascii="Arial" w:hAnsi="Arial" w:cs="Arial"/>
          <w:b w:val="0"/>
          <w:bCs w:val="0"/>
          <w:sz w:val="20"/>
          <w:szCs w:val="20"/>
        </w:rPr>
        <w:t xml:space="preserve">se </w:t>
      </w:r>
      <w:r w:rsidR="005E1885" w:rsidRPr="0037705B">
        <w:rPr>
          <w:rFonts w:ascii="Arial" w:hAnsi="Arial" w:cs="Arial"/>
          <w:b w:val="0"/>
          <w:bCs w:val="0"/>
          <w:sz w:val="20"/>
          <w:szCs w:val="20"/>
        </w:rPr>
        <w:t>zavazuje zajišťovat odstraňování vad nahlášených Kupujícím.</w:t>
      </w:r>
      <w:r w:rsidR="00F84CD2">
        <w:rPr>
          <w:rFonts w:ascii="Arial" w:hAnsi="Arial" w:cs="Arial"/>
          <w:b w:val="0"/>
          <w:bCs w:val="0"/>
          <w:sz w:val="20"/>
          <w:szCs w:val="20"/>
        </w:rPr>
        <w:t xml:space="preserve"> </w:t>
      </w:r>
      <w:r w:rsidR="00F84CD2" w:rsidRPr="0037705B">
        <w:rPr>
          <w:rFonts w:ascii="Arial" w:hAnsi="Arial" w:cs="Arial"/>
          <w:b w:val="0"/>
          <w:bCs w:val="0"/>
          <w:sz w:val="20"/>
          <w:szCs w:val="20"/>
        </w:rPr>
        <w:t>Reklamaci lze uplatnit nejpozději do posledního dne této lhůty, přičemž i reklamace odeslaná v poslední den této lhůty se považuje za včas uplatněnou.</w:t>
      </w:r>
    </w:p>
    <w:p w:rsidR="00723B1F" w:rsidRPr="0037705B" w:rsidRDefault="00723B1F" w:rsidP="004E19D2">
      <w:pPr>
        <w:pStyle w:val="Nadpis11doobsahu"/>
        <w:keepNext w:val="0"/>
        <w:numPr>
          <w:ilvl w:val="0"/>
          <w:numId w:val="0"/>
        </w:numPr>
        <w:spacing w:before="0" w:after="0"/>
        <w:ind w:left="357"/>
        <w:rPr>
          <w:rFonts w:ascii="Arial" w:hAnsi="Arial" w:cs="Arial"/>
          <w:b w:val="0"/>
          <w:bCs w:val="0"/>
          <w:sz w:val="20"/>
          <w:szCs w:val="20"/>
        </w:rPr>
      </w:pPr>
    </w:p>
    <w:p w:rsidR="005E1885" w:rsidRPr="0037705B" w:rsidRDefault="005E1885" w:rsidP="003A56AC">
      <w:pPr>
        <w:autoSpaceDE w:val="0"/>
        <w:autoSpaceDN w:val="0"/>
        <w:adjustRightInd w:val="0"/>
        <w:spacing w:after="120"/>
        <w:jc w:val="center"/>
        <w:rPr>
          <w:b/>
          <w:bCs/>
        </w:rPr>
      </w:pPr>
      <w:r w:rsidRPr="0037705B">
        <w:rPr>
          <w:b/>
          <w:bCs/>
        </w:rPr>
        <w:t>V</w:t>
      </w:r>
      <w:r w:rsidR="003E4819" w:rsidRPr="0037705B">
        <w:rPr>
          <w:b/>
          <w:bCs/>
        </w:rPr>
        <w:t>II</w:t>
      </w:r>
      <w:r w:rsidRPr="0037705B">
        <w:rPr>
          <w:b/>
          <w:bCs/>
        </w:rPr>
        <w:t>. ODPOVĚDNOST ZA VADY A ŠKODU</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Prodávající odevzdá Kupujícímu předmět koupě v ujednaném množství, jakosti a provedení, bez právních či faktických vad, současně provede veškeré související činnosti dle této Smlouvy. Prodávající odpovídá za vady předmětu koupě v plném rozsahu dle příslušných ustanovení § 2099 a násl. zákona č. 89/2012 Sb., občanského zákoníku.</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Vadou se rozumí odchylka v množství, jakosti a provedení předmětu koupě, jež určuje tato Smlouva nebo obecně závazné právní předpisy. Prodávající odpovídá za vady zjevné, skryté i právní, které má předmět koupě v době jeho předání Kupujícímu a dále za ty, které se na předmětu koupě vyskytnou v záruční době. Právo Kupujícího z vadného plnění zakládá vada, kterou má předmět koupě při přechodu nebezpečí škody na Kupujícího, byť se projeví až později. Právo Kupujícího založí i později vzniklá vada, kterou Prodávající způsobil porušením své povinnosti.</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lastRenderedPageBreak/>
        <w:t xml:space="preserve">Prodávající prohlašuje, že je výlučným vlastníkem předmětu koupě, že na předmětu koupě neváznou žádná práva třetích osob a že není dána žádná překážka, která by mu bránila s předmětem koupě podle této Smlouvy disponovat. Prodávající dále prohlašuje, že předmět koupě nemá žádné vady. </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Kupující je povinen předmět koupě zkontrolovat bezprostředně po jeho převzetí tak, aby zjistil vady, které je možné zjistit při vynaložení odborné péče. Zjevné kvalitativní a kvantitativní vady musí být oznámeny při převzetí předmětu koupě za účasti zástupce nebo dopravce Prodávajícího, který tuto skutečnost potvrdí. Kupující při oznámení vady, nebo bez zbytečného odkladu po oznámení vady, zvolí postup v souladu s § 2106 odst. 1 zák. č. 89/2012 Sb., občanského zákoníku. Za podstatnou vadu se považují i vady v dokladech, jež jsou nutné k převzetí a k užívání předmětu koupě, jakož i v dalších dokladech stanovených ve Smlouvě.</w:t>
      </w:r>
    </w:p>
    <w:p w:rsidR="00543BBF" w:rsidRPr="0037705B" w:rsidRDefault="001C5410" w:rsidP="00543BBF">
      <w:pPr>
        <w:numPr>
          <w:ilvl w:val="0"/>
          <w:numId w:val="17"/>
        </w:numPr>
        <w:suppressAutoHyphens w:val="0"/>
        <w:spacing w:before="120"/>
        <w:ind w:left="357" w:hanging="357"/>
      </w:pPr>
      <w:r w:rsidRPr="0037705B">
        <w:rPr>
          <w:color w:val="000000"/>
        </w:rPr>
        <w:t>Práva z vadného plnění a záruky za jakost</w:t>
      </w:r>
      <w:r w:rsidRPr="0037705B">
        <w:t xml:space="preserve"> musí být uplatněna v písemné formě na místě při převzetí předmětu koupě anebo prostřednictvím e-mailu, s popisem vady. Prodávající je povinen potvrdit přijetí tohoto oznámení obratem a vyřídit ho způsobem, který Kupující zvolí v souladu s § 2106 odst. 1 zák. č. 89/2012 Sb., občanského zákoníku. V případě odstranění vady se sjednává lhůta v délce 24 hodin od nahlášení vady Kupujícím na nastoupení k odstranění vady. Vada musí být odstraněna bezplatně a bezodkladně, nejpozději však </w:t>
      </w:r>
      <w:r w:rsidR="00FB5226" w:rsidRPr="0037705B">
        <w:t>ve lhůtách dle čl. VI této Smlouvy</w:t>
      </w:r>
      <w:r w:rsidRPr="0037705B">
        <w:t>. Pokud Prodávající svoji povinnost nesplní, má Kupující právo požadovat přiměřenou slevu z kupní ceny za předmět koupě či od této Smlouvy odstoupit</w:t>
      </w:r>
      <w:r w:rsidR="005E1885" w:rsidRPr="0037705B">
        <w:t>.</w:t>
      </w:r>
    </w:p>
    <w:p w:rsidR="006579FC" w:rsidRPr="0037705B" w:rsidRDefault="00543BBF" w:rsidP="006579FC">
      <w:pPr>
        <w:numPr>
          <w:ilvl w:val="0"/>
          <w:numId w:val="17"/>
        </w:numPr>
        <w:suppressAutoHyphens w:val="0"/>
        <w:spacing w:before="120"/>
        <w:ind w:left="357" w:hanging="357"/>
      </w:pPr>
      <w:r w:rsidRPr="0037705B">
        <w:t>Prodávající je povinen uhradit Kupujícímu škodu, která mu vznikla vadným plněním a náklady vzniklé při uplatňování práv z odpovědnosti za vady.</w:t>
      </w:r>
    </w:p>
    <w:p w:rsidR="005E1885" w:rsidRDefault="005E1885" w:rsidP="003A56AC">
      <w:pPr>
        <w:autoSpaceDE w:val="0"/>
        <w:autoSpaceDN w:val="0"/>
        <w:adjustRightInd w:val="0"/>
      </w:pPr>
    </w:p>
    <w:p w:rsidR="008E7FAC" w:rsidRPr="008E7FAC" w:rsidRDefault="008E7FAC" w:rsidP="003A56AC">
      <w:pPr>
        <w:autoSpaceDE w:val="0"/>
        <w:autoSpaceDN w:val="0"/>
        <w:adjustRightInd w:val="0"/>
      </w:pPr>
    </w:p>
    <w:p w:rsidR="005E1885" w:rsidRPr="0037705B" w:rsidRDefault="003E4819" w:rsidP="003A56AC">
      <w:pPr>
        <w:autoSpaceDE w:val="0"/>
        <w:autoSpaceDN w:val="0"/>
        <w:adjustRightInd w:val="0"/>
        <w:spacing w:after="120"/>
        <w:jc w:val="center"/>
        <w:rPr>
          <w:b/>
          <w:bCs/>
        </w:rPr>
      </w:pPr>
      <w:r w:rsidRPr="0037705B">
        <w:rPr>
          <w:b/>
          <w:bCs/>
        </w:rPr>
        <w:t>VIII</w:t>
      </w:r>
      <w:r w:rsidR="005E1885" w:rsidRPr="0037705B">
        <w:rPr>
          <w:b/>
          <w:bCs/>
        </w:rPr>
        <w:t>. SMLUVNÍ POKUTY</w:t>
      </w:r>
    </w:p>
    <w:p w:rsidR="00EE037B" w:rsidRPr="0037705B" w:rsidRDefault="000B187D"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sz w:val="20"/>
          <w:szCs w:val="20"/>
        </w:rPr>
        <w:t>V případě nedodržení smluvní doby</w:t>
      </w:r>
      <w:r w:rsidRPr="0037705B">
        <w:rPr>
          <w:rFonts w:ascii="Arial" w:hAnsi="Arial" w:cs="Arial"/>
          <w:b w:val="0"/>
          <w:kern w:val="2"/>
          <w:sz w:val="20"/>
          <w:szCs w:val="20"/>
        </w:rPr>
        <w:t xml:space="preserve"> </w:t>
      </w:r>
      <w:r w:rsidR="00EE037B" w:rsidRPr="0037705B">
        <w:rPr>
          <w:rFonts w:ascii="Arial" w:hAnsi="Arial" w:cs="Arial"/>
          <w:b w:val="0"/>
          <w:kern w:val="2"/>
          <w:sz w:val="20"/>
          <w:szCs w:val="20"/>
        </w:rPr>
        <w:t>předání předmětu koupě (včetně montáže</w:t>
      </w:r>
      <w:r w:rsidR="00F579B1">
        <w:rPr>
          <w:rFonts w:ascii="Arial" w:hAnsi="Arial" w:cs="Arial"/>
          <w:b w:val="0"/>
          <w:kern w:val="2"/>
          <w:sz w:val="20"/>
          <w:szCs w:val="20"/>
        </w:rPr>
        <w:t xml:space="preserve">, </w:t>
      </w:r>
      <w:r w:rsidR="00F579B1" w:rsidRPr="00DF0EA1">
        <w:rPr>
          <w:rFonts w:ascii="Arial" w:hAnsi="Arial" w:cs="Arial"/>
          <w:b w:val="0"/>
          <w:kern w:val="2"/>
          <w:sz w:val="20"/>
          <w:szCs w:val="20"/>
          <w:highlight w:val="yellow"/>
        </w:rPr>
        <w:t>nutných stavebních úprav</w:t>
      </w:r>
      <w:r w:rsidR="00F579B1">
        <w:rPr>
          <w:rFonts w:ascii="Arial" w:hAnsi="Arial" w:cs="Arial"/>
          <w:b w:val="0"/>
          <w:kern w:val="2"/>
          <w:sz w:val="20"/>
          <w:szCs w:val="20"/>
        </w:rPr>
        <w:t xml:space="preserve"> </w:t>
      </w:r>
      <w:r w:rsidR="00EE037B" w:rsidRPr="0037705B">
        <w:rPr>
          <w:rFonts w:ascii="Arial" w:hAnsi="Arial" w:cs="Arial"/>
          <w:b w:val="0"/>
          <w:sz w:val="20"/>
          <w:szCs w:val="20"/>
        </w:rPr>
        <w:t xml:space="preserve"> či uvedení do provozu</w:t>
      </w:r>
      <w:r w:rsidR="00EE037B" w:rsidRPr="0037705B">
        <w:rPr>
          <w:rFonts w:ascii="Arial" w:hAnsi="Arial" w:cs="Arial"/>
          <w:b w:val="0"/>
          <w:kern w:val="2"/>
          <w:sz w:val="20"/>
          <w:szCs w:val="20"/>
        </w:rPr>
        <w:t xml:space="preserve">), </w:t>
      </w:r>
      <w:proofErr w:type="gramStart"/>
      <w:r w:rsidR="00EE037B" w:rsidRPr="0037705B">
        <w:rPr>
          <w:rFonts w:ascii="Arial" w:hAnsi="Arial" w:cs="Arial"/>
          <w:b w:val="0"/>
          <w:kern w:val="2"/>
          <w:sz w:val="20"/>
          <w:szCs w:val="20"/>
        </w:rPr>
        <w:t>tzn.</w:t>
      </w:r>
      <w:r w:rsidR="002F114A">
        <w:rPr>
          <w:rFonts w:ascii="Arial" w:hAnsi="Arial" w:cs="Arial"/>
          <w:b w:val="0"/>
          <w:kern w:val="2"/>
          <w:sz w:val="20"/>
          <w:szCs w:val="20"/>
        </w:rPr>
        <w:t xml:space="preserve"> </w:t>
      </w:r>
      <w:r w:rsidR="00EE037B" w:rsidRPr="0037705B">
        <w:rPr>
          <w:rFonts w:ascii="Arial" w:hAnsi="Arial" w:cs="Arial"/>
          <w:b w:val="0"/>
          <w:kern w:val="2"/>
          <w:sz w:val="20"/>
          <w:szCs w:val="20"/>
        </w:rPr>
        <w:t>nepředá</w:t>
      </w:r>
      <w:proofErr w:type="gramEnd"/>
      <w:r w:rsidR="00EE037B" w:rsidRPr="0037705B">
        <w:rPr>
          <w:rFonts w:ascii="Arial" w:hAnsi="Arial" w:cs="Arial"/>
          <w:b w:val="0"/>
          <w:kern w:val="2"/>
          <w:sz w:val="20"/>
          <w:szCs w:val="20"/>
        </w:rPr>
        <w:t>-li Prodávající pře</w:t>
      </w:r>
      <w:r w:rsidRPr="0037705B">
        <w:rPr>
          <w:rFonts w:ascii="Arial" w:hAnsi="Arial" w:cs="Arial"/>
          <w:b w:val="0"/>
          <w:kern w:val="2"/>
          <w:sz w:val="20"/>
          <w:szCs w:val="20"/>
        </w:rPr>
        <w:t xml:space="preserve">dmět koupě ve stanovené lhůtě, je </w:t>
      </w:r>
      <w:r w:rsidR="009C1382" w:rsidRPr="0037705B">
        <w:rPr>
          <w:rFonts w:ascii="Arial" w:hAnsi="Arial" w:cs="Arial"/>
          <w:b w:val="0"/>
          <w:kern w:val="2"/>
          <w:sz w:val="20"/>
          <w:szCs w:val="20"/>
        </w:rPr>
        <w:t xml:space="preserve">Kupující oprávněn uplatnit vůči Prodávajícímu smluvní pokutu ve </w:t>
      </w:r>
      <w:r w:rsidR="009C1382" w:rsidRPr="00E53863">
        <w:rPr>
          <w:rFonts w:ascii="Arial" w:hAnsi="Arial" w:cs="Arial"/>
          <w:b w:val="0"/>
          <w:kern w:val="2"/>
          <w:sz w:val="20"/>
          <w:szCs w:val="20"/>
        </w:rPr>
        <w:t>výši</w:t>
      </w:r>
      <w:r w:rsidR="009C1382" w:rsidRPr="00E53863">
        <w:rPr>
          <w:rFonts w:ascii="Arial" w:hAnsi="Arial" w:cs="Arial"/>
          <w:b w:val="0"/>
          <w:sz w:val="20"/>
          <w:szCs w:val="20"/>
        </w:rPr>
        <w:t xml:space="preserve"> </w:t>
      </w:r>
      <w:r w:rsidR="00F87E59" w:rsidRPr="00E53863">
        <w:rPr>
          <w:rFonts w:ascii="Arial" w:hAnsi="Arial" w:cs="Arial"/>
          <w:b w:val="0"/>
          <w:kern w:val="2"/>
          <w:sz w:val="20"/>
          <w:szCs w:val="20"/>
        </w:rPr>
        <w:t>1</w:t>
      </w:r>
      <w:r w:rsidR="00FB5226" w:rsidRPr="00E53863">
        <w:rPr>
          <w:rFonts w:ascii="Arial" w:hAnsi="Arial" w:cs="Arial"/>
          <w:b w:val="0"/>
          <w:kern w:val="2"/>
          <w:sz w:val="20"/>
          <w:szCs w:val="20"/>
        </w:rPr>
        <w:t>% z</w:t>
      </w:r>
      <w:r w:rsidR="004446F3" w:rsidRPr="00E53863">
        <w:rPr>
          <w:rFonts w:ascii="Arial" w:hAnsi="Arial" w:cs="Arial"/>
          <w:b w:val="0"/>
          <w:kern w:val="2"/>
          <w:sz w:val="20"/>
          <w:szCs w:val="20"/>
        </w:rPr>
        <w:t>e smluvní</w:t>
      </w:r>
      <w:r w:rsidR="00FB5226" w:rsidRPr="00E53863">
        <w:rPr>
          <w:rFonts w:ascii="Arial" w:hAnsi="Arial" w:cs="Arial"/>
          <w:b w:val="0"/>
          <w:kern w:val="2"/>
          <w:sz w:val="20"/>
          <w:szCs w:val="20"/>
        </w:rPr>
        <w:t> ceny</w:t>
      </w:r>
      <w:r w:rsidR="00FB5226" w:rsidRPr="0037705B">
        <w:rPr>
          <w:rFonts w:ascii="Arial" w:hAnsi="Arial" w:cs="Arial"/>
          <w:b w:val="0"/>
          <w:kern w:val="2"/>
          <w:sz w:val="20"/>
          <w:szCs w:val="20"/>
        </w:rPr>
        <w:t xml:space="preserve"> nedodaného zboží v</w:t>
      </w:r>
      <w:r w:rsidR="00EE037B" w:rsidRPr="0037705B">
        <w:rPr>
          <w:rFonts w:ascii="Arial" w:hAnsi="Arial" w:cs="Arial"/>
          <w:b w:val="0"/>
          <w:kern w:val="2"/>
          <w:sz w:val="20"/>
          <w:szCs w:val="20"/>
        </w:rPr>
        <w:t xml:space="preserve"> Kč bez DPH za každý započatý den prodlení</w:t>
      </w:r>
      <w:r w:rsidR="00FB5226" w:rsidRPr="0037705B">
        <w:rPr>
          <w:rFonts w:ascii="Arial" w:hAnsi="Arial" w:cs="Arial"/>
          <w:b w:val="0"/>
          <w:kern w:val="2"/>
          <w:sz w:val="20"/>
          <w:szCs w:val="20"/>
        </w:rPr>
        <w:t xml:space="preserve">, </w:t>
      </w:r>
      <w:r w:rsidR="004446F3" w:rsidRPr="0037705B">
        <w:rPr>
          <w:rFonts w:ascii="Arial" w:hAnsi="Arial" w:cs="Arial"/>
          <w:b w:val="0"/>
          <w:color w:val="000000"/>
          <w:sz w:val="20"/>
          <w:szCs w:val="20"/>
        </w:rPr>
        <w:t xml:space="preserve">přičemž celková výše smluvní pokuty nepřekročí smluvní cenu </w:t>
      </w:r>
      <w:r w:rsidR="00A243D3" w:rsidRPr="0037705B">
        <w:rPr>
          <w:rFonts w:ascii="Arial" w:hAnsi="Arial" w:cs="Arial"/>
          <w:b w:val="0"/>
          <w:color w:val="000000"/>
          <w:sz w:val="20"/>
          <w:szCs w:val="20"/>
        </w:rPr>
        <w:t>nedodaného</w:t>
      </w:r>
      <w:r w:rsidR="004446F3" w:rsidRPr="0037705B">
        <w:rPr>
          <w:rFonts w:ascii="Arial" w:hAnsi="Arial" w:cs="Arial"/>
          <w:b w:val="0"/>
          <w:color w:val="000000"/>
          <w:sz w:val="20"/>
          <w:szCs w:val="20"/>
        </w:rPr>
        <w:t xml:space="preserve"> Zboží.</w:t>
      </w:r>
    </w:p>
    <w:p w:rsidR="003B3FA3" w:rsidRPr="0037705B" w:rsidRDefault="003B3FA3"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sz w:val="20"/>
          <w:szCs w:val="20"/>
        </w:rPr>
        <w:t xml:space="preserve">V případě, že Prodávající poruší některou z dalších povinností uvedených v této smlouvě (kromě výše uvedených), je Kupující oprávněn písemně vyzvat Prodávajícího k provedení nápravy. Nebude-li náprava v termínu stanoveném Prodávajícím provedena či bude-li se porušení opakovat, </w:t>
      </w:r>
      <w:r w:rsidRPr="0037705B">
        <w:rPr>
          <w:rFonts w:ascii="Arial" w:hAnsi="Arial" w:cs="Arial"/>
          <w:b w:val="0"/>
          <w:kern w:val="2"/>
          <w:sz w:val="20"/>
          <w:szCs w:val="20"/>
        </w:rPr>
        <w:t xml:space="preserve">je </w:t>
      </w:r>
      <w:r w:rsidR="000B187D" w:rsidRPr="0037705B">
        <w:rPr>
          <w:rFonts w:ascii="Arial" w:hAnsi="Arial" w:cs="Arial"/>
          <w:b w:val="0"/>
          <w:kern w:val="2"/>
          <w:sz w:val="20"/>
          <w:szCs w:val="20"/>
        </w:rPr>
        <w:t>Kupující</w:t>
      </w:r>
      <w:r w:rsidRPr="0037705B">
        <w:rPr>
          <w:rFonts w:ascii="Arial" w:hAnsi="Arial" w:cs="Arial"/>
          <w:b w:val="0"/>
          <w:kern w:val="2"/>
          <w:sz w:val="20"/>
          <w:szCs w:val="20"/>
        </w:rPr>
        <w:t xml:space="preserve"> oprávněn uplatnit vůči </w:t>
      </w:r>
      <w:r w:rsidR="009C1382" w:rsidRPr="0037705B">
        <w:rPr>
          <w:rFonts w:ascii="Arial" w:hAnsi="Arial" w:cs="Arial"/>
          <w:b w:val="0"/>
          <w:kern w:val="2"/>
          <w:sz w:val="20"/>
          <w:szCs w:val="20"/>
        </w:rPr>
        <w:t>Prodávajícímu</w:t>
      </w:r>
      <w:r w:rsidRPr="0037705B">
        <w:rPr>
          <w:rFonts w:ascii="Arial" w:hAnsi="Arial" w:cs="Arial"/>
          <w:b w:val="0"/>
          <w:kern w:val="2"/>
          <w:sz w:val="20"/>
          <w:szCs w:val="20"/>
        </w:rPr>
        <w:t xml:space="preserve"> smluvní pokutu ve výši</w:t>
      </w:r>
      <w:r w:rsidRPr="0037705B">
        <w:rPr>
          <w:rFonts w:ascii="Arial" w:hAnsi="Arial" w:cs="Arial"/>
          <w:b w:val="0"/>
          <w:sz w:val="20"/>
          <w:szCs w:val="20"/>
        </w:rPr>
        <w:t xml:space="preserve"> </w:t>
      </w:r>
      <w:r w:rsidR="0062414A" w:rsidRPr="0037705B">
        <w:rPr>
          <w:rFonts w:ascii="Arial" w:hAnsi="Arial" w:cs="Arial"/>
          <w:b w:val="0"/>
          <w:sz w:val="20"/>
          <w:szCs w:val="20"/>
        </w:rPr>
        <w:t>1</w:t>
      </w:r>
      <w:r w:rsidRPr="0037705B">
        <w:rPr>
          <w:rFonts w:ascii="Arial" w:hAnsi="Arial" w:cs="Arial"/>
          <w:b w:val="0"/>
          <w:sz w:val="20"/>
          <w:szCs w:val="20"/>
        </w:rPr>
        <w:t xml:space="preserve">.000,- Kč za každé jednotlivé porušení. Tuto smluvní pokutu je </w:t>
      </w:r>
      <w:r w:rsidR="009C1382" w:rsidRPr="0037705B">
        <w:rPr>
          <w:rFonts w:ascii="Arial" w:hAnsi="Arial" w:cs="Arial"/>
          <w:b w:val="0"/>
          <w:sz w:val="20"/>
          <w:szCs w:val="20"/>
        </w:rPr>
        <w:t xml:space="preserve">Kupující </w:t>
      </w:r>
      <w:r w:rsidRPr="0037705B">
        <w:rPr>
          <w:rFonts w:ascii="Arial" w:hAnsi="Arial" w:cs="Arial"/>
          <w:b w:val="0"/>
          <w:sz w:val="20"/>
          <w:szCs w:val="20"/>
        </w:rPr>
        <w:t>oprávněn uložit opakovaně.</w:t>
      </w:r>
    </w:p>
    <w:p w:rsidR="005E1885" w:rsidRPr="0037705B" w:rsidRDefault="005E1885"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bCs w:val="0"/>
          <w:sz w:val="20"/>
          <w:szCs w:val="20"/>
        </w:rPr>
        <w:t xml:space="preserve">Smluvní strany považují výše ujednaných smluvních pokut za zcela přiměřené. </w:t>
      </w:r>
      <w:r w:rsidR="00EE037B" w:rsidRPr="0037705B">
        <w:rPr>
          <w:rFonts w:ascii="Arial" w:hAnsi="Arial" w:cs="Arial"/>
          <w:b w:val="0"/>
          <w:kern w:val="2"/>
          <w:sz w:val="20"/>
          <w:szCs w:val="20"/>
        </w:rPr>
        <w:t>Zaplacením smluvní pokuty nezaniká povinnost Prodávajícího závazek splnit a není tím dotčeno právo Kupujícího na náhradu škody, která nesplněním povinnosti vznikla. Při porušení několika povinností lze nárokovat více smluvních pokut vedle sebe</w:t>
      </w:r>
      <w:r w:rsidRPr="0037705B">
        <w:rPr>
          <w:rFonts w:ascii="Arial" w:hAnsi="Arial" w:cs="Arial"/>
          <w:b w:val="0"/>
          <w:bCs w:val="0"/>
          <w:sz w:val="20"/>
          <w:szCs w:val="20"/>
        </w:rPr>
        <w:t>.</w:t>
      </w:r>
    </w:p>
    <w:p w:rsidR="005E1885" w:rsidRPr="0037705B" w:rsidRDefault="00EE037B"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kern w:val="2"/>
          <w:sz w:val="20"/>
          <w:szCs w:val="20"/>
        </w:rPr>
        <w:t>Strana povinná musí uhradit straně oprávněné smluvní sankce (smluvní pokuty) nejpozději do 15 kalendářních dnů ode dne obdržení příslušného vyúčtování od druhé smluvní strany</w:t>
      </w:r>
      <w:r w:rsidR="005E1885" w:rsidRPr="0037705B">
        <w:rPr>
          <w:rFonts w:ascii="Arial" w:hAnsi="Arial" w:cs="Arial"/>
          <w:b w:val="0"/>
          <w:bCs w:val="0"/>
          <w:sz w:val="20"/>
          <w:szCs w:val="20"/>
        </w:rPr>
        <w:t xml:space="preserve">. </w:t>
      </w:r>
    </w:p>
    <w:p w:rsidR="00EE037B" w:rsidRPr="0037705B" w:rsidRDefault="00EE037B"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kern w:val="2"/>
          <w:sz w:val="20"/>
          <w:szCs w:val="20"/>
        </w:rPr>
        <w:t>Po zaplacení smluvních sankcí dle této Smlouvy není dotčen nárok Kupujícího na náhradu škody v částce převyšující zaplacenou smluvní pokutu. Zaplacení smluvní pokuty nemá vliv na trvání závazků, které vyplývají ze Smlouvy.</w:t>
      </w:r>
    </w:p>
    <w:p w:rsidR="00A13BC1" w:rsidRPr="00DF2ACD" w:rsidRDefault="00A13BC1" w:rsidP="00A13BC1">
      <w:pPr>
        <w:pStyle w:val="Nadpis11doobsahu"/>
        <w:keepNext w:val="0"/>
        <w:numPr>
          <w:ilvl w:val="0"/>
          <w:numId w:val="0"/>
        </w:numPr>
        <w:spacing w:before="0" w:after="0"/>
        <w:ind w:left="357"/>
        <w:rPr>
          <w:rFonts w:ascii="Arial" w:hAnsi="Arial" w:cs="Arial"/>
          <w:b w:val="0"/>
          <w:bCs w:val="0"/>
          <w:sz w:val="28"/>
          <w:szCs w:val="28"/>
        </w:rPr>
      </w:pPr>
    </w:p>
    <w:p w:rsidR="005E1885" w:rsidRPr="0037705B" w:rsidRDefault="003E4819" w:rsidP="003A56AC">
      <w:pPr>
        <w:pStyle w:val="Odstavecseseznamem1"/>
        <w:tabs>
          <w:tab w:val="num" w:pos="709"/>
        </w:tabs>
        <w:spacing w:after="120" w:line="240" w:lineRule="auto"/>
        <w:ind w:left="0"/>
        <w:jc w:val="center"/>
        <w:rPr>
          <w:rFonts w:ascii="Arial" w:hAnsi="Arial" w:cs="Arial"/>
          <w:b/>
          <w:bCs/>
          <w:sz w:val="20"/>
          <w:szCs w:val="20"/>
        </w:rPr>
      </w:pPr>
      <w:r w:rsidRPr="0037705B">
        <w:rPr>
          <w:rFonts w:ascii="Arial" w:hAnsi="Arial" w:cs="Arial"/>
          <w:b/>
          <w:bCs/>
          <w:sz w:val="20"/>
          <w:szCs w:val="20"/>
        </w:rPr>
        <w:t>IX</w:t>
      </w:r>
      <w:r w:rsidR="005E1885" w:rsidRPr="0037705B">
        <w:rPr>
          <w:rFonts w:ascii="Arial" w:hAnsi="Arial" w:cs="Arial"/>
          <w:b/>
          <w:bCs/>
          <w:sz w:val="20"/>
          <w:szCs w:val="20"/>
        </w:rPr>
        <w:t>. ODSTOUPENÍ OD SMLOUVY, ZÁNIK ZÁVAZKU</w:t>
      </w:r>
    </w:p>
    <w:p w:rsidR="00FF06F5" w:rsidRPr="0037705B" w:rsidRDefault="00FF06F5" w:rsidP="00FF06F5">
      <w:pPr>
        <w:pStyle w:val="Odstavecseseznamem1"/>
        <w:numPr>
          <w:ilvl w:val="1"/>
          <w:numId w:val="11"/>
        </w:numPr>
        <w:suppressAutoHyphens w:val="0"/>
        <w:spacing w:after="0" w:line="240" w:lineRule="auto"/>
        <w:ind w:left="425" w:hanging="425"/>
        <w:jc w:val="both"/>
        <w:rPr>
          <w:rFonts w:ascii="Arial" w:hAnsi="Arial" w:cs="Arial"/>
          <w:sz w:val="20"/>
          <w:szCs w:val="20"/>
        </w:rPr>
      </w:pPr>
      <w:r w:rsidRPr="0037705B">
        <w:rPr>
          <w:rFonts w:ascii="Arial" w:hAnsi="Arial" w:cs="Arial"/>
          <w:sz w:val="20"/>
          <w:szCs w:val="20"/>
        </w:rPr>
        <w:t>Tato Smlouva může být ukončena:</w:t>
      </w:r>
    </w:p>
    <w:p w:rsidR="00FF06F5" w:rsidRPr="0037705B" w:rsidRDefault="00FF06F5" w:rsidP="00FF06F5">
      <w:pPr>
        <w:pStyle w:val="Odstavecseseznamem"/>
        <w:numPr>
          <w:ilvl w:val="0"/>
          <w:numId w:val="19"/>
        </w:numPr>
        <w:spacing w:after="0" w:line="240" w:lineRule="auto"/>
        <w:ind w:left="782" w:hanging="357"/>
        <w:rPr>
          <w:rFonts w:ascii="Arial" w:hAnsi="Arial" w:cs="Arial"/>
          <w:kern w:val="1"/>
          <w:sz w:val="20"/>
          <w:szCs w:val="20"/>
          <w:lang w:eastAsia="cs-CZ"/>
        </w:rPr>
      </w:pPr>
      <w:r w:rsidRPr="0037705B">
        <w:rPr>
          <w:rFonts w:ascii="Arial" w:hAnsi="Arial" w:cs="Arial"/>
          <w:kern w:val="1"/>
          <w:sz w:val="20"/>
          <w:szCs w:val="20"/>
          <w:lang w:eastAsia="cs-CZ"/>
        </w:rPr>
        <w:t>písemnou dohodou smluvních stran,</w:t>
      </w:r>
    </w:p>
    <w:p w:rsidR="00FF06F5" w:rsidRPr="0037705B" w:rsidRDefault="00FF06F5" w:rsidP="00FF06F5">
      <w:pPr>
        <w:pStyle w:val="Odstavecseseznamem"/>
        <w:numPr>
          <w:ilvl w:val="0"/>
          <w:numId w:val="19"/>
        </w:numPr>
        <w:spacing w:after="120" w:line="240" w:lineRule="auto"/>
        <w:ind w:left="782" w:hanging="357"/>
        <w:contextualSpacing w:val="0"/>
        <w:rPr>
          <w:rFonts w:ascii="Arial" w:hAnsi="Arial" w:cs="Arial"/>
          <w:kern w:val="1"/>
          <w:sz w:val="20"/>
          <w:szCs w:val="20"/>
          <w:lang w:eastAsia="cs-CZ"/>
        </w:rPr>
      </w:pPr>
      <w:r w:rsidRPr="0037705B">
        <w:rPr>
          <w:rFonts w:ascii="Arial" w:hAnsi="Arial" w:cs="Arial"/>
          <w:kern w:val="1"/>
          <w:sz w:val="20"/>
          <w:szCs w:val="20"/>
          <w:lang w:eastAsia="cs-CZ"/>
        </w:rPr>
        <w:t xml:space="preserve">odstoupením od Smlouvy z důvodů stanovených v této Smlouvě nebo zákonem. </w:t>
      </w:r>
    </w:p>
    <w:p w:rsidR="00C9230C" w:rsidRPr="00E53863" w:rsidRDefault="00F87E59" w:rsidP="00C9230C">
      <w:pPr>
        <w:pStyle w:val="Odstavecseseznamem1"/>
        <w:numPr>
          <w:ilvl w:val="1"/>
          <w:numId w:val="11"/>
        </w:numPr>
        <w:suppressAutoHyphens w:val="0"/>
        <w:spacing w:after="120" w:line="240" w:lineRule="auto"/>
        <w:ind w:left="425" w:hanging="425"/>
        <w:jc w:val="both"/>
        <w:rPr>
          <w:b/>
        </w:rPr>
      </w:pPr>
      <w:r w:rsidRPr="00E53863">
        <w:rPr>
          <w:rFonts w:ascii="Arial" w:hAnsi="Arial" w:cs="Arial"/>
          <w:b/>
          <w:sz w:val="20"/>
          <w:szCs w:val="20"/>
        </w:rPr>
        <w:t>Kupující si vyhrazuje právo od této Smlouvy jednostranně odstoupit před dodáním přístrojů, pokud bude naplněna podmínka uvedená ve 3. větě čl. IV.2 této Smlouvy</w:t>
      </w:r>
      <w:r w:rsidRPr="00E53863">
        <w:rPr>
          <w:rFonts w:ascii="Arial" w:hAnsi="Arial" w:cs="Arial"/>
          <w:b/>
          <w:sz w:val="20"/>
        </w:rPr>
        <w:t>. Prodávajícímu v případě takového odstoupení nevzniká žádný nárok na náhradu škody či ušlého zisku</w:t>
      </w:r>
      <w:r w:rsidR="007B7DA3" w:rsidRPr="00E53863">
        <w:rPr>
          <w:rFonts w:ascii="Arial" w:hAnsi="Arial" w:cs="Arial"/>
          <w:b/>
          <w:sz w:val="20"/>
        </w:rPr>
        <w:t>.</w:t>
      </w:r>
    </w:p>
    <w:p w:rsidR="003B5311" w:rsidRPr="0037705B" w:rsidRDefault="003B5311" w:rsidP="003B5311">
      <w:pPr>
        <w:pStyle w:val="Odstavecseseznamem1"/>
        <w:numPr>
          <w:ilvl w:val="1"/>
          <w:numId w:val="11"/>
        </w:numPr>
        <w:suppressAutoHyphens w:val="0"/>
        <w:spacing w:after="120" w:line="240" w:lineRule="auto"/>
        <w:ind w:left="425" w:hanging="425"/>
        <w:jc w:val="both"/>
        <w:rPr>
          <w:rFonts w:ascii="Arial" w:hAnsi="Arial" w:cs="Arial"/>
          <w:kern w:val="0"/>
          <w:sz w:val="20"/>
          <w:szCs w:val="20"/>
          <w:lang w:eastAsia="ar-SA"/>
        </w:rPr>
      </w:pPr>
      <w:r w:rsidRPr="0037705B">
        <w:rPr>
          <w:rFonts w:ascii="Arial" w:hAnsi="Arial" w:cs="Arial"/>
          <w:kern w:val="0"/>
          <w:sz w:val="20"/>
          <w:szCs w:val="20"/>
          <w:lang w:eastAsia="ar-SA"/>
        </w:rPr>
        <w:t>Kupující si dále vyhrazuje právo odstoupit od uzavřené smlouvy nebo závazek ze smlouvy vypovědět, pokud jsou naplněny důvody podle § 223 zákona č. 134/2016 Sb., o zadávání veřejných zakázek.</w:t>
      </w:r>
    </w:p>
    <w:p w:rsidR="005E1885" w:rsidRPr="0037705B" w:rsidRDefault="005E1885" w:rsidP="00C9230C">
      <w:pPr>
        <w:pStyle w:val="Odstavecseseznamem1"/>
        <w:numPr>
          <w:ilvl w:val="1"/>
          <w:numId w:val="11"/>
        </w:numPr>
        <w:suppressAutoHyphens w:val="0"/>
        <w:spacing w:after="0" w:line="240" w:lineRule="auto"/>
        <w:ind w:left="426" w:hanging="426"/>
        <w:jc w:val="both"/>
      </w:pPr>
      <w:r w:rsidRPr="0037705B">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rsidR="005E1885" w:rsidRPr="0037705B" w:rsidRDefault="005E1885" w:rsidP="001C5410">
      <w:pPr>
        <w:numPr>
          <w:ilvl w:val="1"/>
          <w:numId w:val="12"/>
        </w:numPr>
        <w:suppressAutoHyphens w:val="0"/>
        <w:ind w:hanging="294"/>
      </w:pPr>
      <w:r w:rsidRPr="0037705B">
        <w:t xml:space="preserve">na straně </w:t>
      </w:r>
      <w:r w:rsidR="00024300" w:rsidRPr="0037705B">
        <w:t>Kupu</w:t>
      </w:r>
      <w:r w:rsidRPr="0037705B">
        <w:t xml:space="preserve">jícího nezaplacení kupní ceny podle této Smlouvy ve lhůtě delší 60 dní po dni splatnosti příslušné faktury, </w:t>
      </w:r>
    </w:p>
    <w:p w:rsidR="005E1885" w:rsidRPr="0037705B" w:rsidRDefault="005E1885" w:rsidP="001C5410">
      <w:pPr>
        <w:numPr>
          <w:ilvl w:val="1"/>
          <w:numId w:val="12"/>
        </w:numPr>
        <w:suppressAutoHyphens w:val="0"/>
        <w:ind w:hanging="294"/>
      </w:pPr>
      <w:r w:rsidRPr="0037705B">
        <w:lastRenderedPageBreak/>
        <w:t xml:space="preserve">na straně </w:t>
      </w:r>
      <w:r w:rsidR="00024300" w:rsidRPr="0037705B">
        <w:t>Prodá</w:t>
      </w:r>
      <w:r w:rsidRPr="0037705B">
        <w:t xml:space="preserve">vajícího, jestliže byť i část </w:t>
      </w:r>
      <w:r w:rsidR="00024300" w:rsidRPr="0037705B">
        <w:t>Zboží</w:t>
      </w:r>
      <w:r w:rsidRPr="0037705B">
        <w:t xml:space="preserve"> nebude řádně dodána v dohodnutém termínu,</w:t>
      </w:r>
    </w:p>
    <w:p w:rsidR="005E1885" w:rsidRPr="0037705B" w:rsidRDefault="005E1885" w:rsidP="001C5410">
      <w:pPr>
        <w:numPr>
          <w:ilvl w:val="1"/>
          <w:numId w:val="12"/>
        </w:numPr>
        <w:suppressAutoHyphens w:val="0"/>
        <w:ind w:hanging="294"/>
      </w:pPr>
      <w:r w:rsidRPr="0037705B">
        <w:t xml:space="preserve">na straně </w:t>
      </w:r>
      <w:r w:rsidR="00024300" w:rsidRPr="0037705B">
        <w:t>Prodá</w:t>
      </w:r>
      <w:r w:rsidRPr="0037705B">
        <w:t xml:space="preserve">vajícího, jestliže </w:t>
      </w:r>
      <w:r w:rsidR="00024300" w:rsidRPr="0037705B">
        <w:t>Zboží</w:t>
      </w:r>
      <w:r w:rsidRPr="0037705B">
        <w:t xml:space="preserve"> nebude mít vlastnosti </w:t>
      </w:r>
      <w:r w:rsidR="008A22FD" w:rsidRPr="0037705B">
        <w:t>definované zadávacími podmínkami předmětné VZ, příslušnými právními předpisy nebo touto smlouvou</w:t>
      </w:r>
      <w:r w:rsidRPr="0037705B">
        <w:t>,</w:t>
      </w:r>
    </w:p>
    <w:p w:rsidR="005E1885" w:rsidRPr="0037705B" w:rsidRDefault="00FF06F5" w:rsidP="001C5410">
      <w:pPr>
        <w:numPr>
          <w:ilvl w:val="1"/>
          <w:numId w:val="12"/>
        </w:numPr>
        <w:suppressAutoHyphens w:val="0"/>
        <w:ind w:hanging="294"/>
      </w:pPr>
      <w:r w:rsidRPr="0037705B">
        <w:t xml:space="preserve">na straně Prodávajícího, jestliže </w:t>
      </w:r>
      <w:r w:rsidR="005E1885" w:rsidRPr="0037705B">
        <w:rPr>
          <w:lang w:eastAsia="en-US"/>
        </w:rPr>
        <w:t xml:space="preserve">má </w:t>
      </w:r>
      <w:r w:rsidR="00024300" w:rsidRPr="0037705B">
        <w:t>Zboží</w:t>
      </w:r>
      <w:r w:rsidR="005E1885" w:rsidRPr="0037705B">
        <w:t xml:space="preserve"> </w:t>
      </w:r>
      <w:r w:rsidR="005E1885" w:rsidRPr="0037705B">
        <w:rPr>
          <w:lang w:eastAsia="en-US"/>
        </w:rPr>
        <w:t xml:space="preserve">vady, které jej činí neupotřebitelným nebo nemá vlastnosti, které si Kupující vymínil nebo o kterých ho </w:t>
      </w:r>
      <w:r w:rsidR="00024300" w:rsidRPr="0037705B">
        <w:rPr>
          <w:lang w:eastAsia="en-US"/>
        </w:rPr>
        <w:t>Prodá</w:t>
      </w:r>
      <w:r w:rsidR="005E1885" w:rsidRPr="0037705B">
        <w:rPr>
          <w:lang w:eastAsia="en-US"/>
        </w:rPr>
        <w:t xml:space="preserve">vající ujistil, </w:t>
      </w:r>
    </w:p>
    <w:p w:rsidR="002E3EBC" w:rsidRPr="0037705B" w:rsidRDefault="005E1885" w:rsidP="002E3EBC">
      <w:pPr>
        <w:numPr>
          <w:ilvl w:val="1"/>
          <w:numId w:val="12"/>
        </w:numPr>
        <w:suppressAutoHyphens w:val="0"/>
        <w:ind w:hanging="295"/>
      </w:pPr>
      <w:r w:rsidRPr="0037705B">
        <w:t xml:space="preserve">na straně </w:t>
      </w:r>
      <w:r w:rsidR="00024300" w:rsidRPr="0037705B">
        <w:t>Prodá</w:t>
      </w:r>
      <w:r w:rsidRPr="0037705B">
        <w:t>vajícího, jestliže ve své nabídce v rámci veřejné zakázky, která předcházela uzavření této Smlouvy, uvedl informace nebo doklady, které neodpovídají skutečnosti a měly nebo mohly mít vliv na výsledek zadávacího řízení</w:t>
      </w:r>
      <w:r w:rsidR="00FF06F5" w:rsidRPr="0037705B">
        <w:t>,</w:t>
      </w:r>
    </w:p>
    <w:p w:rsidR="00FF06F5" w:rsidRPr="0037705B" w:rsidRDefault="00FF06F5" w:rsidP="002E3EBC">
      <w:pPr>
        <w:numPr>
          <w:ilvl w:val="1"/>
          <w:numId w:val="12"/>
        </w:numPr>
        <w:suppressAutoHyphens w:val="0"/>
        <w:spacing w:after="120"/>
        <w:ind w:hanging="295"/>
      </w:pPr>
      <w:r w:rsidRPr="0037705B">
        <w:rPr>
          <w:kern w:val="1"/>
          <w:lang w:eastAsia="cs-CZ"/>
        </w:rPr>
        <w:t>na straně Prodávajícího, je</w:t>
      </w:r>
      <w:r w:rsidR="00E73DDD" w:rsidRPr="0037705B">
        <w:rPr>
          <w:kern w:val="1"/>
          <w:lang w:eastAsia="cs-CZ"/>
        </w:rPr>
        <w:t xml:space="preserve">stliže bude zahájeno insolvenční </w:t>
      </w:r>
      <w:r w:rsidRPr="0037705B">
        <w:rPr>
          <w:kern w:val="1"/>
          <w:lang w:eastAsia="cs-CZ"/>
        </w:rPr>
        <w:t>řízení u Prodávajícího.</w:t>
      </w:r>
    </w:p>
    <w:p w:rsidR="002E3EBC" w:rsidRPr="0037705B" w:rsidRDefault="002E3EBC" w:rsidP="001C5410">
      <w:pPr>
        <w:widowControl w:val="0"/>
        <w:numPr>
          <w:ilvl w:val="1"/>
          <w:numId w:val="11"/>
        </w:numPr>
        <w:suppressAutoHyphens w:val="0"/>
        <w:spacing w:after="120"/>
        <w:ind w:left="426" w:hanging="426"/>
        <w:rPr>
          <w:lang w:eastAsia="en-US"/>
        </w:rPr>
      </w:pPr>
      <w:r w:rsidRPr="0037705B">
        <w:t>V případě porušení dalších smluvních povinností (jako je zejména řádné provedení záručních oprav), je druhá strana oprávněna od Smlouvy odstoupit v případě, že strana, která je v prodlení, nesplní svou povinnost ani v dodatečné přiměřené lhůtě, která jí k tomu byla poskytnuta.</w:t>
      </w:r>
    </w:p>
    <w:p w:rsidR="002E3EBC" w:rsidRPr="0037705B" w:rsidRDefault="002E3EBC" w:rsidP="001C5410">
      <w:pPr>
        <w:widowControl w:val="0"/>
        <w:numPr>
          <w:ilvl w:val="1"/>
          <w:numId w:val="11"/>
        </w:numPr>
        <w:suppressAutoHyphens w:val="0"/>
        <w:spacing w:after="120"/>
        <w:ind w:left="426" w:hanging="426"/>
        <w:rPr>
          <w:lang w:eastAsia="en-US"/>
        </w:rPr>
      </w:pPr>
      <w:r w:rsidRPr="0037705B">
        <w:t>Odstoupení od této Smlouvy musí smluvní strana učinit písemně, bez zbytečného odkladu poté, co se o porušení dověděla. Účinky odstoupení od Smlouvy nastanou dnem, kdy bude písemné odstoupení doručeno druhé straně.</w:t>
      </w:r>
    </w:p>
    <w:p w:rsidR="005E1885" w:rsidRPr="0037705B" w:rsidRDefault="005E1885" w:rsidP="001C5410">
      <w:pPr>
        <w:widowControl w:val="0"/>
        <w:numPr>
          <w:ilvl w:val="1"/>
          <w:numId w:val="11"/>
        </w:numPr>
        <w:suppressAutoHyphens w:val="0"/>
        <w:spacing w:after="120"/>
        <w:ind w:left="426" w:hanging="426"/>
        <w:rPr>
          <w:lang w:eastAsia="en-US"/>
        </w:rPr>
      </w:pPr>
      <w:r w:rsidRPr="0037705B">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rsidR="002E3EBC" w:rsidRPr="0037705B" w:rsidRDefault="005E1885" w:rsidP="001C5410">
      <w:pPr>
        <w:pStyle w:val="Odstavecseseznamem1"/>
        <w:numPr>
          <w:ilvl w:val="1"/>
          <w:numId w:val="11"/>
        </w:numPr>
        <w:suppressAutoHyphens w:val="0"/>
        <w:spacing w:after="0" w:line="240" w:lineRule="auto"/>
        <w:ind w:left="426" w:hanging="426"/>
        <w:jc w:val="both"/>
        <w:rPr>
          <w:rFonts w:ascii="Arial" w:hAnsi="Arial" w:cs="Arial"/>
          <w:sz w:val="20"/>
          <w:szCs w:val="20"/>
        </w:rPr>
      </w:pPr>
      <w:r w:rsidRPr="0037705B">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rsidR="002E3EBC" w:rsidRPr="0037705B" w:rsidRDefault="002E3EBC" w:rsidP="002E3EBC">
      <w:pPr>
        <w:pStyle w:val="Odstavecseseznamem1"/>
        <w:numPr>
          <w:ilvl w:val="1"/>
          <w:numId w:val="11"/>
        </w:numPr>
        <w:suppressAutoHyphens w:val="0"/>
        <w:spacing w:before="120" w:after="0" w:line="240" w:lineRule="auto"/>
        <w:ind w:left="425" w:hanging="425"/>
        <w:jc w:val="both"/>
        <w:rPr>
          <w:rFonts w:ascii="Arial" w:hAnsi="Arial" w:cs="Arial"/>
          <w:sz w:val="20"/>
          <w:szCs w:val="20"/>
        </w:rPr>
      </w:pPr>
      <w:r w:rsidRPr="0037705B">
        <w:rPr>
          <w:rFonts w:ascii="Arial" w:eastAsia="Lucida Sans Unicode" w:hAnsi="Arial" w:cs="Arial"/>
          <w:kern w:val="2"/>
          <w:sz w:val="20"/>
          <w:szCs w:val="20"/>
        </w:rPr>
        <w:t xml:space="preserve">V případě odstoupení od této Smlouvy jsou smluvní strany povinny vypořádat své vzájemné závazky a pohledávky </w:t>
      </w:r>
      <w:r w:rsidRPr="0037705B">
        <w:rPr>
          <w:rFonts w:ascii="Arial" w:hAnsi="Arial" w:cs="Arial"/>
          <w:sz w:val="20"/>
          <w:szCs w:val="20"/>
        </w:rPr>
        <w:t>stanovené v zákoně nebo v této Smlouvě</w:t>
      </w:r>
      <w:r w:rsidRPr="0037705B">
        <w:rPr>
          <w:rFonts w:ascii="Arial" w:eastAsia="Lucida Sans Unicode" w:hAnsi="Arial" w:cs="Arial"/>
          <w:kern w:val="2"/>
          <w:sz w:val="20"/>
          <w:szCs w:val="20"/>
        </w:rPr>
        <w:t>, a to do 30 dnů od právních účinků odstoupení, nebo v dohodnuté lhůtě. Odstoupením od Smlouvy se závazek zrušuje od počátku.</w:t>
      </w:r>
    </w:p>
    <w:p w:rsidR="003B7F4D" w:rsidRPr="00DF2ACD" w:rsidRDefault="003B7F4D" w:rsidP="002E3EBC">
      <w:pPr>
        <w:autoSpaceDE w:val="0"/>
        <w:autoSpaceDN w:val="0"/>
        <w:adjustRightInd w:val="0"/>
        <w:spacing w:after="120"/>
        <w:rPr>
          <w:b/>
          <w:bCs/>
          <w:sz w:val="28"/>
          <w:szCs w:val="28"/>
        </w:rPr>
      </w:pPr>
    </w:p>
    <w:p w:rsidR="002E3EBC" w:rsidRPr="0037705B" w:rsidRDefault="002E3EBC" w:rsidP="002E3EBC">
      <w:pPr>
        <w:autoSpaceDE w:val="0"/>
        <w:autoSpaceDN w:val="0"/>
        <w:adjustRightInd w:val="0"/>
        <w:spacing w:after="120"/>
        <w:jc w:val="center"/>
        <w:rPr>
          <w:b/>
          <w:bCs/>
        </w:rPr>
      </w:pPr>
      <w:r w:rsidRPr="0037705B">
        <w:rPr>
          <w:b/>
          <w:bCs/>
        </w:rPr>
        <w:t>X. OCHRANA OSOBNÍCH A CITLIVÝCH ÚDAJŮ</w:t>
      </w:r>
    </w:p>
    <w:p w:rsidR="002E3EBC" w:rsidRPr="0037705B" w:rsidRDefault="002E3EBC" w:rsidP="002E3EBC">
      <w:pPr>
        <w:pStyle w:val="Odstavecseseznamem"/>
        <w:numPr>
          <w:ilvl w:val="0"/>
          <w:numId w:val="20"/>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Během plnění předmětu této Smlouvy a poskytování záručního servisu bude mít Prodávající přístup k počítačovým datům z dodaných přístrojů, která mohou obsahovat osobní či citlivé údaje. V případě, že se Prodávající při plnění této Smlouvy dostane do kontaktu s osobními či citlivými údaji, je povinen o nich zachovávat naprostou mlčenlivost, a to i po ukončení této Smlouvy. Prodávající je povinen zpracovávat osobní a citlivé údaje pouze v rozsahu nezbytném pro plnění povinností vyplývajících z této Smlouvy.</w:t>
      </w:r>
    </w:p>
    <w:p w:rsidR="002E3EBC" w:rsidRDefault="002E3EBC" w:rsidP="00E73DDD">
      <w:pPr>
        <w:pStyle w:val="Odstavecseseznamem"/>
        <w:numPr>
          <w:ilvl w:val="0"/>
          <w:numId w:val="20"/>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Kupující jako správce ve smyslu zákona č. 101/2000 Sb., o ochraně osobních údajů, v platném znění, poskytuje Prodávajícímu jako zpracovateli možnost zpracování osobních a citlivých údajů ve smyslu § 4 citovaného zákona. </w:t>
      </w:r>
    </w:p>
    <w:p w:rsidR="00DF2ACD" w:rsidRPr="0037705B" w:rsidRDefault="00DF2ACD" w:rsidP="00DF2ACD">
      <w:pPr>
        <w:pStyle w:val="Odstavecseseznamem"/>
        <w:spacing w:after="120" w:line="240" w:lineRule="auto"/>
        <w:ind w:left="357"/>
        <w:contextualSpacing w:val="0"/>
        <w:jc w:val="both"/>
        <w:rPr>
          <w:rFonts w:ascii="Arial" w:hAnsi="Arial" w:cs="Arial"/>
          <w:sz w:val="20"/>
          <w:szCs w:val="20"/>
        </w:rPr>
      </w:pPr>
    </w:p>
    <w:p w:rsidR="00E73DDD" w:rsidRPr="0037705B" w:rsidRDefault="00E73DDD" w:rsidP="00E73DDD">
      <w:pPr>
        <w:autoSpaceDE w:val="0"/>
        <w:autoSpaceDN w:val="0"/>
        <w:adjustRightInd w:val="0"/>
        <w:spacing w:after="120"/>
        <w:jc w:val="center"/>
        <w:rPr>
          <w:b/>
          <w:bCs/>
        </w:rPr>
      </w:pPr>
      <w:r w:rsidRPr="0037705B">
        <w:rPr>
          <w:b/>
          <w:bCs/>
        </w:rPr>
        <w:t>X</w:t>
      </w:r>
      <w:r w:rsidR="006D5CF7">
        <w:rPr>
          <w:b/>
          <w:bCs/>
        </w:rPr>
        <w:t>I</w:t>
      </w:r>
      <w:r w:rsidRPr="0037705B">
        <w:rPr>
          <w:b/>
          <w:bCs/>
        </w:rPr>
        <w:t>. KOMUNIKACE</w:t>
      </w:r>
    </w:p>
    <w:p w:rsidR="00141C46" w:rsidRPr="0037705B" w:rsidRDefault="00E73DDD" w:rsidP="00E73DDD">
      <w:pPr>
        <w:pStyle w:val="Odstavecseseznamem"/>
        <w:numPr>
          <w:ilvl w:val="0"/>
          <w:numId w:val="2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Veškerá sdělení či jiná jednání smluvních stran podle této Smlouvy budou adresovány</w:t>
      </w:r>
      <w:r w:rsidR="00141C46" w:rsidRPr="0037705B">
        <w:rPr>
          <w:rFonts w:ascii="Arial" w:hAnsi="Arial" w:cs="Arial"/>
          <w:sz w:val="20"/>
          <w:szCs w:val="20"/>
        </w:rPr>
        <w:t xml:space="preserve"> v českém jazyce</w:t>
      </w:r>
      <w:r w:rsidRPr="0037705B">
        <w:rPr>
          <w:rFonts w:ascii="Arial" w:hAnsi="Arial" w:cs="Arial"/>
          <w:sz w:val="20"/>
          <w:szCs w:val="20"/>
        </w:rPr>
        <w:t xml:space="preserve"> kontaktním osobám smluvních stran uvedených v čl. I této Smlouvy</w:t>
      </w:r>
      <w:r w:rsidR="00141C46" w:rsidRPr="0037705B">
        <w:rPr>
          <w:rFonts w:ascii="Arial" w:hAnsi="Arial" w:cs="Arial"/>
          <w:sz w:val="20"/>
          <w:szCs w:val="20"/>
        </w:rPr>
        <w:t>, jakožto osobám oprávněným k jednáním ve věcech týkajících se této Smlouvy</w:t>
      </w:r>
      <w:r w:rsidRPr="0037705B">
        <w:rPr>
          <w:rFonts w:ascii="Arial" w:hAnsi="Arial" w:cs="Arial"/>
          <w:sz w:val="20"/>
          <w:szCs w:val="20"/>
        </w:rPr>
        <w:t>.</w:t>
      </w:r>
      <w:r w:rsidR="00141C46" w:rsidRPr="0037705B">
        <w:rPr>
          <w:rFonts w:ascii="Arial" w:hAnsi="Arial" w:cs="Arial"/>
          <w:sz w:val="20"/>
          <w:szCs w:val="20"/>
        </w:rPr>
        <w:t xml:space="preserve"> Změna těchto osob musí být druhé smluvní straně neprodleně písemně oznámena, přičemž je účinná okamžikem doručení tohoto písemného oznámení druhé smluvní straně.</w:t>
      </w:r>
    </w:p>
    <w:p w:rsidR="00E73DDD" w:rsidRPr="0037705B" w:rsidRDefault="00E73DDD" w:rsidP="00E73DDD">
      <w:pPr>
        <w:pStyle w:val="Odstavecseseznamem"/>
        <w:numPr>
          <w:ilvl w:val="0"/>
          <w:numId w:val="2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Pokud tato Smlouva vyžaduje pro určité sdělení či jiné jednání smluvních stran písemnou formu, bude takové sdělení zasláno prostřednictvím e-mailu </w:t>
      </w:r>
      <w:r w:rsidR="009A022D" w:rsidRPr="0037705B">
        <w:rPr>
          <w:rFonts w:ascii="Arial" w:hAnsi="Arial" w:cs="Arial"/>
          <w:sz w:val="20"/>
          <w:szCs w:val="20"/>
        </w:rPr>
        <w:t>kontaktní osobou jedné</w:t>
      </w:r>
      <w:r w:rsidRPr="0037705B">
        <w:rPr>
          <w:rFonts w:ascii="Arial" w:hAnsi="Arial" w:cs="Arial"/>
          <w:sz w:val="20"/>
          <w:szCs w:val="20"/>
        </w:rPr>
        <w:t xml:space="preserve"> smluvní strany na e-mail kontaktní osoby druhé smluvní strany, popř. </w:t>
      </w:r>
      <w:r w:rsidR="009A022D" w:rsidRPr="0037705B">
        <w:rPr>
          <w:rFonts w:ascii="Arial" w:hAnsi="Arial" w:cs="Arial"/>
          <w:sz w:val="20"/>
          <w:szCs w:val="20"/>
        </w:rPr>
        <w:t xml:space="preserve">takové sdělení může být </w:t>
      </w:r>
      <w:r w:rsidRPr="0037705B">
        <w:rPr>
          <w:rFonts w:ascii="Arial" w:hAnsi="Arial" w:cs="Arial"/>
          <w:sz w:val="20"/>
          <w:szCs w:val="20"/>
        </w:rPr>
        <w:t xml:space="preserve">zasláno prostřednictvím poskytovatele poštovních služeb na adresu sídla příslušné smluvní strany k rukám </w:t>
      </w:r>
      <w:r w:rsidR="009A022D" w:rsidRPr="0037705B">
        <w:rPr>
          <w:rFonts w:ascii="Arial" w:hAnsi="Arial" w:cs="Arial"/>
          <w:sz w:val="20"/>
          <w:szCs w:val="20"/>
        </w:rPr>
        <w:t>kontaktní osoby</w:t>
      </w:r>
      <w:r w:rsidRPr="0037705B">
        <w:rPr>
          <w:rFonts w:ascii="Arial" w:hAnsi="Arial" w:cs="Arial"/>
          <w:sz w:val="20"/>
          <w:szCs w:val="20"/>
        </w:rPr>
        <w:t xml:space="preserve"> této strany podle této Smlouvy. Upozornění na porušení Smlouvy a odstoupení od Smlouvy musí mít písemnou formu.</w:t>
      </w:r>
    </w:p>
    <w:p w:rsidR="00E73DDD" w:rsidRPr="008E7FAC" w:rsidRDefault="00E73DDD" w:rsidP="00E73DDD">
      <w:pPr>
        <w:pStyle w:val="Odstavecseseznamem"/>
        <w:numPr>
          <w:ilvl w:val="0"/>
          <w:numId w:val="21"/>
        </w:numPr>
        <w:spacing w:after="120" w:line="240" w:lineRule="auto"/>
        <w:ind w:left="357" w:hanging="357"/>
        <w:contextualSpacing w:val="0"/>
        <w:jc w:val="both"/>
        <w:rPr>
          <w:rFonts w:ascii="Arial" w:hAnsi="Arial" w:cs="Arial"/>
          <w:b/>
          <w:sz w:val="20"/>
          <w:szCs w:val="20"/>
        </w:rPr>
      </w:pPr>
      <w:r w:rsidRPr="0037705B">
        <w:rPr>
          <w:rFonts w:ascii="Arial" w:hAnsi="Arial" w:cs="Arial"/>
          <w:sz w:val="20"/>
          <w:szCs w:val="20"/>
        </w:rPr>
        <w:t xml:space="preserve">Vyžaduje-li tato Smlouva, aby určité sdělení či jiné jednání smluvních stran bylo učiněno písemně v určité lhůtě, je tato lhůta zachována, pokud je sdělení nebo úkon doručeno elektronicky na e-mail </w:t>
      </w:r>
      <w:r w:rsidR="009A022D" w:rsidRPr="0037705B">
        <w:rPr>
          <w:rFonts w:ascii="Arial" w:hAnsi="Arial" w:cs="Arial"/>
          <w:sz w:val="20"/>
          <w:szCs w:val="20"/>
        </w:rPr>
        <w:t>kontaktní osoby d</w:t>
      </w:r>
      <w:r w:rsidRPr="0037705B">
        <w:rPr>
          <w:rFonts w:ascii="Arial" w:hAnsi="Arial" w:cs="Arial"/>
          <w:sz w:val="20"/>
          <w:szCs w:val="20"/>
        </w:rPr>
        <w:t>ruhé smluvní strany podle této Smlouvy. Pokud smluvní strana nepotvrdí doručení, má se za to, že zpráva byla doručena třetí pracovní den po odeslání e-mailu.</w:t>
      </w:r>
    </w:p>
    <w:p w:rsidR="008E7FAC" w:rsidRPr="0037705B" w:rsidRDefault="008E7FAC" w:rsidP="008E7FAC">
      <w:pPr>
        <w:pStyle w:val="Odstavecseseznamem"/>
        <w:spacing w:after="120" w:line="240" w:lineRule="auto"/>
        <w:ind w:left="357"/>
        <w:contextualSpacing w:val="0"/>
        <w:jc w:val="both"/>
        <w:rPr>
          <w:rFonts w:ascii="Arial" w:hAnsi="Arial" w:cs="Arial"/>
          <w:b/>
          <w:sz w:val="20"/>
          <w:szCs w:val="20"/>
        </w:rPr>
      </w:pPr>
    </w:p>
    <w:p w:rsidR="002237D2" w:rsidRDefault="002237D2" w:rsidP="003A56AC">
      <w:pPr>
        <w:autoSpaceDE w:val="0"/>
        <w:autoSpaceDN w:val="0"/>
        <w:adjustRightInd w:val="0"/>
        <w:spacing w:after="120"/>
        <w:jc w:val="center"/>
        <w:rPr>
          <w:ins w:id="1" w:author="Pavlína Vokurková" w:date="2018-08-07T10:51:00Z"/>
          <w:b/>
          <w:bCs/>
        </w:rPr>
      </w:pPr>
    </w:p>
    <w:p w:rsidR="005E1885" w:rsidRPr="0037705B" w:rsidRDefault="005E1885" w:rsidP="003A56AC">
      <w:pPr>
        <w:autoSpaceDE w:val="0"/>
        <w:autoSpaceDN w:val="0"/>
        <w:adjustRightInd w:val="0"/>
        <w:spacing w:after="120"/>
        <w:jc w:val="center"/>
        <w:rPr>
          <w:b/>
          <w:bCs/>
        </w:rPr>
      </w:pPr>
      <w:bookmarkStart w:id="2" w:name="_GoBack"/>
      <w:bookmarkEnd w:id="2"/>
      <w:r w:rsidRPr="0037705B">
        <w:rPr>
          <w:b/>
          <w:bCs/>
        </w:rPr>
        <w:lastRenderedPageBreak/>
        <w:t>X</w:t>
      </w:r>
      <w:r w:rsidR="006D5CF7">
        <w:rPr>
          <w:b/>
          <w:bCs/>
        </w:rPr>
        <w:t>II</w:t>
      </w:r>
      <w:r w:rsidRPr="0037705B">
        <w:rPr>
          <w:b/>
          <w:bCs/>
        </w:rPr>
        <w:t xml:space="preserve">. </w:t>
      </w:r>
      <w:r w:rsidR="002E3EBC" w:rsidRPr="0037705B">
        <w:rPr>
          <w:b/>
          <w:bCs/>
        </w:rPr>
        <w:t xml:space="preserve">ZÁVĚREČNÁ </w:t>
      </w:r>
      <w:r w:rsidRPr="0037705B">
        <w:rPr>
          <w:b/>
          <w:bCs/>
        </w:rPr>
        <w:t>USTANOVENÍ</w:t>
      </w:r>
    </w:p>
    <w:p w:rsidR="005E1885" w:rsidRPr="0037705B"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Kupujícího a </w:t>
      </w:r>
      <w:r w:rsidR="00024300" w:rsidRPr="0037705B">
        <w:rPr>
          <w:rFonts w:ascii="Arial" w:hAnsi="Arial" w:cs="Arial"/>
          <w:sz w:val="20"/>
          <w:szCs w:val="20"/>
        </w:rPr>
        <w:t>Prodá</w:t>
      </w:r>
      <w:r w:rsidRPr="0037705B">
        <w:rPr>
          <w:rFonts w:ascii="Arial" w:hAnsi="Arial" w:cs="Arial"/>
          <w:sz w:val="20"/>
          <w:szCs w:val="20"/>
        </w:rPr>
        <w:t>vajícího.</w:t>
      </w:r>
    </w:p>
    <w:p w:rsidR="005E1885" w:rsidRPr="0037705B" w:rsidRDefault="00024300"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prohlašuje, že je schopen doložit legální původ dodaného </w:t>
      </w:r>
      <w:r w:rsidRPr="0037705B">
        <w:rPr>
          <w:rFonts w:ascii="Arial" w:hAnsi="Arial" w:cs="Arial"/>
          <w:sz w:val="20"/>
          <w:szCs w:val="20"/>
        </w:rPr>
        <w:t>Zboží</w:t>
      </w:r>
      <w:r w:rsidR="005E1885" w:rsidRPr="0037705B">
        <w:rPr>
          <w:rFonts w:ascii="Arial" w:hAnsi="Arial" w:cs="Arial"/>
          <w:sz w:val="20"/>
          <w:szCs w:val="20"/>
        </w:rPr>
        <w:t xml:space="preserve">. </w:t>
      </w:r>
      <w:r w:rsidRPr="0037705B">
        <w:rPr>
          <w:rFonts w:ascii="Arial" w:hAnsi="Arial" w:cs="Arial"/>
          <w:sz w:val="20"/>
          <w:szCs w:val="20"/>
        </w:rPr>
        <w:t>Prodá</w:t>
      </w:r>
      <w:r w:rsidR="005E1885" w:rsidRPr="0037705B">
        <w:rPr>
          <w:rFonts w:ascii="Arial" w:hAnsi="Arial" w:cs="Arial"/>
          <w:sz w:val="20"/>
          <w:szCs w:val="20"/>
        </w:rPr>
        <w:t xml:space="preserve">vající dále prohlašuje, že je oprávněným partnerem </w:t>
      </w:r>
      <w:r w:rsidR="002C3D43" w:rsidRPr="0037705B">
        <w:rPr>
          <w:rFonts w:ascii="Arial" w:hAnsi="Arial" w:cs="Arial"/>
          <w:sz w:val="20"/>
          <w:szCs w:val="20"/>
        </w:rPr>
        <w:t>výrobce pro prodej a servis Zboží</w:t>
      </w:r>
      <w:r w:rsidR="005E1885" w:rsidRPr="0037705B">
        <w:rPr>
          <w:rFonts w:ascii="Arial" w:hAnsi="Arial" w:cs="Arial"/>
          <w:sz w:val="20"/>
          <w:szCs w:val="20"/>
        </w:rPr>
        <w:t>.</w:t>
      </w:r>
    </w:p>
    <w:p w:rsidR="005E1885" w:rsidRPr="0037705B"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Kupující je oprávněn užívat </w:t>
      </w:r>
      <w:r w:rsidR="00024300" w:rsidRPr="0037705B">
        <w:rPr>
          <w:rFonts w:ascii="Arial" w:hAnsi="Arial" w:cs="Arial"/>
          <w:sz w:val="20"/>
          <w:szCs w:val="20"/>
        </w:rPr>
        <w:t>Prodá</w:t>
      </w:r>
      <w:r w:rsidRPr="0037705B">
        <w:rPr>
          <w:rFonts w:ascii="Arial" w:hAnsi="Arial" w:cs="Arial"/>
          <w:sz w:val="20"/>
          <w:szCs w:val="20"/>
        </w:rPr>
        <w:t xml:space="preserve">vajícím předanou dokumentaci a materiály pro účely vyplývající z této Smlouvy. </w:t>
      </w:r>
      <w:r w:rsidR="00024300" w:rsidRPr="0037705B">
        <w:rPr>
          <w:rFonts w:ascii="Arial" w:hAnsi="Arial" w:cs="Arial"/>
          <w:sz w:val="20"/>
          <w:szCs w:val="20"/>
        </w:rPr>
        <w:t>Prodá</w:t>
      </w:r>
      <w:r w:rsidRPr="0037705B">
        <w:rPr>
          <w:rFonts w:ascii="Arial" w:hAnsi="Arial" w:cs="Arial"/>
          <w:sz w:val="20"/>
          <w:szCs w:val="20"/>
        </w:rPr>
        <w:t xml:space="preserve">vající souhlasí s tím, že ve stejném rozsahu, v jakém je oprávněn tuto dokumentaci a materiály užívat Kupující, jsou tuto dokumentaci a materiály oprávněni užívat i třetí osoby, jež jsou ve smluvním vztahu s Kupujícím. </w:t>
      </w:r>
    </w:p>
    <w:p w:rsidR="00E73DDD" w:rsidRPr="0037705B" w:rsidRDefault="00E73DDD"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Pokud je součástí předmětu Smlouvy dodávka softwarových produktů, pak Prodávající vyhrazuje Kupujícímu časově neomezené, nikoliv výhradní a přenosné právo užívat tyto softwarové produkty a zařízení, se kterým byly dodány, v nezměněné formě a pro stanovené účely. Úplata za užívání software je zahrnuta v kupní ceně</w:t>
      </w:r>
      <w:r w:rsidR="00216C8E" w:rsidRPr="0037705B">
        <w:rPr>
          <w:rFonts w:ascii="Arial" w:hAnsi="Arial" w:cs="Arial"/>
          <w:sz w:val="20"/>
          <w:szCs w:val="20"/>
        </w:rPr>
        <w:t>.</w:t>
      </w:r>
    </w:p>
    <w:p w:rsidR="005E1885" w:rsidRPr="0037705B" w:rsidRDefault="005E1885" w:rsidP="001C5410">
      <w:pPr>
        <w:pStyle w:val="Odstavecseseznamem"/>
        <w:numPr>
          <w:ilvl w:val="0"/>
          <w:numId w:val="9"/>
        </w:numPr>
        <w:spacing w:after="120" w:line="240" w:lineRule="auto"/>
        <w:contextualSpacing w:val="0"/>
        <w:jc w:val="both"/>
        <w:rPr>
          <w:rFonts w:ascii="Arial" w:hAnsi="Arial" w:cs="Arial"/>
          <w:sz w:val="20"/>
          <w:szCs w:val="20"/>
        </w:rPr>
      </w:pPr>
      <w:r w:rsidRPr="0037705B">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5E1885" w:rsidRPr="0037705B"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Ostatní obchodně právní vztahy při provádění dodávky neupravené touto </w:t>
      </w:r>
      <w:r w:rsidR="00950F48" w:rsidRPr="0037705B">
        <w:rPr>
          <w:rFonts w:ascii="Arial" w:hAnsi="Arial" w:cs="Arial"/>
          <w:sz w:val="20"/>
          <w:szCs w:val="20"/>
        </w:rPr>
        <w:t>Sml</w:t>
      </w:r>
      <w:r w:rsidRPr="0037705B">
        <w:rPr>
          <w:rFonts w:ascii="Arial" w:hAnsi="Arial" w:cs="Arial"/>
          <w:sz w:val="20"/>
          <w:szCs w:val="20"/>
        </w:rPr>
        <w:t xml:space="preserve">ouvou se řídí občanským zákoníkem a dále se řídí příslušnými ustanoveními dalších právních předpisů souvisejících s realizací dodávky. </w:t>
      </w:r>
    </w:p>
    <w:p w:rsidR="005E1885" w:rsidRPr="0037705B"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36533B" w:rsidRPr="00E53863" w:rsidRDefault="0036533B" w:rsidP="0036533B">
      <w:pPr>
        <w:pStyle w:val="Odstavecseseznamem"/>
        <w:numPr>
          <w:ilvl w:val="0"/>
          <w:numId w:val="9"/>
        </w:numPr>
        <w:spacing w:after="120" w:line="240" w:lineRule="auto"/>
        <w:ind w:left="357" w:hanging="357"/>
        <w:contextualSpacing w:val="0"/>
        <w:jc w:val="both"/>
        <w:rPr>
          <w:rFonts w:ascii="Arial" w:hAnsi="Arial" w:cs="Arial"/>
          <w:sz w:val="20"/>
          <w:szCs w:val="20"/>
        </w:rPr>
      </w:pPr>
      <w:r w:rsidRPr="00E53863">
        <w:rPr>
          <w:rFonts w:ascii="Arial" w:hAnsi="Arial" w:cs="Arial"/>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rsidR="0036533B" w:rsidRPr="00E53863" w:rsidRDefault="0036533B" w:rsidP="0036533B">
      <w:pPr>
        <w:pStyle w:val="Odstavecseseznamem"/>
        <w:numPr>
          <w:ilvl w:val="0"/>
          <w:numId w:val="9"/>
        </w:numPr>
        <w:spacing w:after="120" w:line="240" w:lineRule="auto"/>
        <w:ind w:left="357" w:hanging="357"/>
        <w:contextualSpacing w:val="0"/>
        <w:jc w:val="both"/>
        <w:rPr>
          <w:rFonts w:ascii="Arial" w:hAnsi="Arial" w:cs="Arial"/>
          <w:sz w:val="20"/>
          <w:szCs w:val="20"/>
        </w:rPr>
      </w:pPr>
      <w:r w:rsidRPr="00E53863">
        <w:rPr>
          <w:rFonts w:ascii="Arial" w:hAnsi="Arial" w:cs="Arial"/>
          <w:sz w:val="20"/>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41431D">
        <w:rPr>
          <w:rFonts w:ascii="Arial" w:hAnsi="Arial" w:cs="Arial"/>
          <w:sz w:val="20"/>
        </w:rPr>
        <w:t>.</w:t>
      </w:r>
    </w:p>
    <w:p w:rsidR="0036533B" w:rsidRPr="00E53863" w:rsidRDefault="0036533B" w:rsidP="0036533B">
      <w:pPr>
        <w:pStyle w:val="Odstavecseseznamem"/>
        <w:numPr>
          <w:ilvl w:val="0"/>
          <w:numId w:val="9"/>
        </w:numPr>
        <w:spacing w:after="120" w:line="240" w:lineRule="auto"/>
        <w:contextualSpacing w:val="0"/>
        <w:jc w:val="both"/>
        <w:rPr>
          <w:rFonts w:ascii="Arial" w:hAnsi="Arial" w:cs="Arial"/>
          <w:sz w:val="20"/>
          <w:szCs w:val="20"/>
        </w:rPr>
      </w:pPr>
      <w:r w:rsidRPr="00E53863">
        <w:rPr>
          <w:rFonts w:ascii="Arial" w:hAnsi="Arial" w:cs="Arial"/>
          <w:sz w:val="20"/>
          <w:szCs w:val="20"/>
        </w:rPr>
        <w:t xml:space="preserve">Prodávající je povinen spolupůsobit rovněž při výkonu finanční kontroly podle zákona č. 320/2001 Sb., o finanční kontrole, v platném znění. </w:t>
      </w:r>
    </w:p>
    <w:p w:rsidR="005E1885" w:rsidRPr="0037705B" w:rsidRDefault="005E1885" w:rsidP="001C5410">
      <w:pPr>
        <w:pStyle w:val="Odstavecseseznamem"/>
        <w:numPr>
          <w:ilvl w:val="0"/>
          <w:numId w:val="9"/>
        </w:numPr>
        <w:spacing w:after="120" w:line="240" w:lineRule="auto"/>
        <w:contextualSpacing w:val="0"/>
        <w:jc w:val="both"/>
        <w:rPr>
          <w:rFonts w:ascii="Arial" w:hAnsi="Arial" w:cs="Arial"/>
          <w:sz w:val="20"/>
          <w:szCs w:val="20"/>
        </w:rPr>
      </w:pPr>
      <w:r w:rsidRPr="0037705B">
        <w:rPr>
          <w:rFonts w:ascii="Arial" w:hAnsi="Arial" w:cs="Arial"/>
          <w:sz w:val="20"/>
          <w:szCs w:val="20"/>
        </w:rPr>
        <w:t xml:space="preserve">Obě </w:t>
      </w:r>
      <w:r w:rsidR="00950F48" w:rsidRPr="0037705B">
        <w:rPr>
          <w:rFonts w:ascii="Arial" w:hAnsi="Arial" w:cs="Arial"/>
          <w:sz w:val="20"/>
          <w:szCs w:val="20"/>
        </w:rPr>
        <w:t>Sml</w:t>
      </w:r>
      <w:r w:rsidRPr="0037705B">
        <w:rPr>
          <w:rFonts w:ascii="Arial" w:hAnsi="Arial" w:cs="Arial"/>
          <w:sz w:val="20"/>
          <w:szCs w:val="20"/>
        </w:rPr>
        <w:t xml:space="preserve">uvní strany souhlasí se všemi ujednáními, která jsou obsažena v této </w:t>
      </w:r>
      <w:r w:rsidR="00950F48" w:rsidRPr="0037705B">
        <w:rPr>
          <w:rFonts w:ascii="Arial" w:hAnsi="Arial" w:cs="Arial"/>
          <w:sz w:val="20"/>
          <w:szCs w:val="20"/>
        </w:rPr>
        <w:t>Sml</w:t>
      </w:r>
      <w:r w:rsidRPr="0037705B">
        <w:rPr>
          <w:rFonts w:ascii="Arial" w:hAnsi="Arial" w:cs="Arial"/>
          <w:sz w:val="20"/>
          <w:szCs w:val="20"/>
        </w:rPr>
        <w:t xml:space="preserve">ouvě. Veškeré dodatky a změny </w:t>
      </w:r>
      <w:r w:rsidR="00950F48" w:rsidRPr="0037705B">
        <w:rPr>
          <w:rFonts w:ascii="Arial" w:hAnsi="Arial" w:cs="Arial"/>
          <w:sz w:val="20"/>
          <w:szCs w:val="20"/>
        </w:rPr>
        <w:t>Sml</w:t>
      </w:r>
      <w:r w:rsidRPr="0037705B">
        <w:rPr>
          <w:rFonts w:ascii="Arial" w:hAnsi="Arial" w:cs="Arial"/>
          <w:sz w:val="20"/>
          <w:szCs w:val="20"/>
        </w:rPr>
        <w:t>ouvy mohou být provedeny pouze po dohodě obou stran, a to písemnou formou.</w:t>
      </w:r>
    </w:p>
    <w:p w:rsidR="00212677" w:rsidRPr="0037705B" w:rsidRDefault="00024300" w:rsidP="001C5410">
      <w:pPr>
        <w:pStyle w:val="Nadpis11doobsahu"/>
        <w:numPr>
          <w:ilvl w:val="0"/>
          <w:numId w:val="9"/>
        </w:numPr>
        <w:spacing w:before="0"/>
        <w:rPr>
          <w:rFonts w:ascii="Arial" w:hAnsi="Arial" w:cs="Arial"/>
          <w:b w:val="0"/>
          <w:bCs w:val="0"/>
          <w:sz w:val="20"/>
          <w:szCs w:val="20"/>
        </w:rPr>
      </w:pPr>
      <w:r w:rsidRPr="0037705B">
        <w:rPr>
          <w:rFonts w:ascii="Arial" w:hAnsi="Arial" w:cs="Arial"/>
          <w:b w:val="0"/>
          <w:bCs w:val="0"/>
          <w:sz w:val="20"/>
          <w:szCs w:val="20"/>
        </w:rPr>
        <w:t>Prodá</w:t>
      </w:r>
      <w:r w:rsidR="005E1885" w:rsidRPr="0037705B">
        <w:rPr>
          <w:rFonts w:ascii="Arial" w:hAnsi="Arial" w:cs="Arial"/>
          <w:b w:val="0"/>
          <w:bCs w:val="0"/>
          <w:sz w:val="20"/>
          <w:szCs w:val="20"/>
        </w:rPr>
        <w:t xml:space="preserve">vající nemůže bez </w:t>
      </w:r>
      <w:r w:rsidR="00212677" w:rsidRPr="0037705B">
        <w:rPr>
          <w:rFonts w:ascii="Arial" w:hAnsi="Arial" w:cs="Arial"/>
          <w:b w:val="0"/>
          <w:bCs w:val="0"/>
          <w:sz w:val="20"/>
          <w:szCs w:val="20"/>
        </w:rPr>
        <w:t xml:space="preserve">písemného </w:t>
      </w:r>
      <w:r w:rsidR="005E1885" w:rsidRPr="0037705B">
        <w:rPr>
          <w:rFonts w:ascii="Arial" w:hAnsi="Arial" w:cs="Arial"/>
          <w:b w:val="0"/>
          <w:bCs w:val="0"/>
          <w:sz w:val="20"/>
          <w:szCs w:val="20"/>
        </w:rPr>
        <w:t xml:space="preserve">souhlasu Kupujícího postoupit svá práva a povinnosti plynoucí ze </w:t>
      </w:r>
      <w:r w:rsidR="00950F48" w:rsidRPr="0037705B">
        <w:rPr>
          <w:rFonts w:ascii="Arial" w:hAnsi="Arial" w:cs="Arial"/>
          <w:b w:val="0"/>
          <w:bCs w:val="0"/>
          <w:sz w:val="20"/>
          <w:szCs w:val="20"/>
        </w:rPr>
        <w:t>Sml</w:t>
      </w:r>
      <w:r w:rsidR="005E1885" w:rsidRPr="0037705B">
        <w:rPr>
          <w:rFonts w:ascii="Arial" w:hAnsi="Arial" w:cs="Arial"/>
          <w:b w:val="0"/>
          <w:bCs w:val="0"/>
          <w:sz w:val="20"/>
          <w:szCs w:val="20"/>
        </w:rPr>
        <w:t>ouvy třetí osobě</w:t>
      </w:r>
      <w:r w:rsidR="00212677" w:rsidRPr="0037705B">
        <w:rPr>
          <w:rFonts w:ascii="Arial" w:hAnsi="Arial" w:cs="Arial"/>
          <w:b w:val="0"/>
          <w:bCs w:val="0"/>
          <w:sz w:val="20"/>
          <w:szCs w:val="20"/>
        </w:rPr>
        <w:t>. Tímto ustanovením však</w:t>
      </w:r>
      <w:r w:rsidR="005E1885" w:rsidRPr="0037705B">
        <w:rPr>
          <w:rFonts w:ascii="Arial" w:hAnsi="Arial" w:cs="Arial"/>
          <w:b w:val="0"/>
          <w:bCs w:val="0"/>
          <w:sz w:val="20"/>
          <w:szCs w:val="20"/>
        </w:rPr>
        <w:t xml:space="preserve"> nejsou dotčena ustanovení zadávacích podmínek </w:t>
      </w:r>
      <w:r w:rsidR="003079D9" w:rsidRPr="0037705B">
        <w:rPr>
          <w:rFonts w:ascii="Arial" w:hAnsi="Arial" w:cs="Arial"/>
          <w:b w:val="0"/>
          <w:bCs w:val="0"/>
          <w:sz w:val="20"/>
          <w:szCs w:val="20"/>
        </w:rPr>
        <w:t xml:space="preserve">předmětné </w:t>
      </w:r>
      <w:r w:rsidR="005E1885" w:rsidRPr="0037705B">
        <w:rPr>
          <w:rFonts w:ascii="Arial" w:hAnsi="Arial" w:cs="Arial"/>
          <w:b w:val="0"/>
          <w:bCs w:val="0"/>
          <w:sz w:val="20"/>
          <w:szCs w:val="20"/>
        </w:rPr>
        <w:t>ve</w:t>
      </w:r>
      <w:r w:rsidR="00212677" w:rsidRPr="0037705B">
        <w:rPr>
          <w:rFonts w:ascii="Arial" w:hAnsi="Arial" w:cs="Arial"/>
          <w:b w:val="0"/>
          <w:bCs w:val="0"/>
          <w:sz w:val="20"/>
          <w:szCs w:val="20"/>
        </w:rPr>
        <w:t xml:space="preserve">řejné zakázky o </w:t>
      </w:r>
      <w:r w:rsidR="00E73DDD" w:rsidRPr="0037705B">
        <w:rPr>
          <w:rFonts w:ascii="Arial" w:hAnsi="Arial" w:cs="Arial"/>
          <w:b w:val="0"/>
          <w:bCs w:val="0"/>
          <w:sz w:val="20"/>
          <w:szCs w:val="20"/>
        </w:rPr>
        <w:t>pod</w:t>
      </w:r>
      <w:r w:rsidR="00212677" w:rsidRPr="0037705B">
        <w:rPr>
          <w:rFonts w:ascii="Arial" w:hAnsi="Arial" w:cs="Arial"/>
          <w:b w:val="0"/>
          <w:bCs w:val="0"/>
          <w:sz w:val="20"/>
          <w:szCs w:val="20"/>
        </w:rPr>
        <w:t>dodavatelích, přičemž Prodávající</w:t>
      </w:r>
      <w:r w:rsidR="00212677" w:rsidRPr="0037705B">
        <w:rPr>
          <w:rFonts w:ascii="Arial" w:hAnsi="Arial" w:cs="Arial"/>
          <w:b w:val="0"/>
          <w:sz w:val="20"/>
          <w:szCs w:val="20"/>
        </w:rPr>
        <w:t xml:space="preserve"> je oprávněn využívat k </w:t>
      </w:r>
      <w:r w:rsidR="00E73DDD" w:rsidRPr="0037705B">
        <w:rPr>
          <w:rFonts w:ascii="Arial" w:hAnsi="Arial" w:cs="Arial"/>
          <w:b w:val="0"/>
          <w:sz w:val="20"/>
          <w:szCs w:val="20"/>
        </w:rPr>
        <w:t>zajištění plnění Smlouvy pouze pod</w:t>
      </w:r>
      <w:r w:rsidR="00212677" w:rsidRPr="0037705B">
        <w:rPr>
          <w:rFonts w:ascii="Arial" w:hAnsi="Arial" w:cs="Arial"/>
          <w:b w:val="0"/>
          <w:sz w:val="20"/>
          <w:szCs w:val="20"/>
        </w:rPr>
        <w:t xml:space="preserve">dodavatele uvedené v nabídce podané na předmětnou veřejnou zakázku. Změnu </w:t>
      </w:r>
      <w:r w:rsidR="00E73DDD" w:rsidRPr="0037705B">
        <w:rPr>
          <w:rFonts w:ascii="Arial" w:hAnsi="Arial" w:cs="Arial"/>
          <w:b w:val="0"/>
          <w:sz w:val="20"/>
          <w:szCs w:val="20"/>
        </w:rPr>
        <w:t>pod</w:t>
      </w:r>
      <w:r w:rsidR="00212677" w:rsidRPr="0037705B">
        <w:rPr>
          <w:rFonts w:ascii="Arial" w:hAnsi="Arial" w:cs="Arial"/>
          <w:b w:val="0"/>
          <w:sz w:val="20"/>
          <w:szCs w:val="20"/>
        </w:rPr>
        <w:t>dodavatelů oproti podané nabídce je Prodávající oprávněn provést pouze s předchozím písemným souhlasem Kupujícího.</w:t>
      </w:r>
    </w:p>
    <w:p w:rsidR="005E1885" w:rsidRPr="0037705B" w:rsidRDefault="005E1885" w:rsidP="001C5410">
      <w:pPr>
        <w:pStyle w:val="Default"/>
        <w:numPr>
          <w:ilvl w:val="0"/>
          <w:numId w:val="9"/>
        </w:numPr>
        <w:spacing w:after="120"/>
        <w:jc w:val="both"/>
        <w:rPr>
          <w:sz w:val="20"/>
          <w:szCs w:val="20"/>
        </w:rPr>
      </w:pPr>
      <w:r w:rsidRPr="0037705B">
        <w:rPr>
          <w:sz w:val="20"/>
          <w:szCs w:val="20"/>
        </w:rPr>
        <w:t xml:space="preserve">Smlouva je vyhotovena ve třech stejnopisech s platností originálu, přičemž Kupující obdrží dvě a </w:t>
      </w:r>
      <w:r w:rsidR="00024300" w:rsidRPr="0037705B">
        <w:rPr>
          <w:sz w:val="20"/>
          <w:szCs w:val="20"/>
        </w:rPr>
        <w:t>Prodá</w:t>
      </w:r>
      <w:r w:rsidRPr="0037705B">
        <w:rPr>
          <w:sz w:val="20"/>
          <w:szCs w:val="20"/>
        </w:rPr>
        <w:t xml:space="preserve">vající jedno vyhotovení. </w:t>
      </w:r>
    </w:p>
    <w:p w:rsidR="005E1885" w:rsidRPr="0037705B" w:rsidRDefault="00D074B8" w:rsidP="001C5410">
      <w:pPr>
        <w:pStyle w:val="Default"/>
        <w:numPr>
          <w:ilvl w:val="0"/>
          <w:numId w:val="9"/>
        </w:numPr>
        <w:spacing w:after="120"/>
        <w:jc w:val="both"/>
        <w:rPr>
          <w:sz w:val="20"/>
          <w:szCs w:val="20"/>
        </w:rPr>
      </w:pPr>
      <w:r w:rsidRPr="0037705B">
        <w:rPr>
          <w:sz w:val="20"/>
          <w:szCs w:val="20"/>
        </w:rPr>
        <w:t>Tato smlouva nabývá platnosti dnem jejího podpisu oběma smluvními stranami a účinnosti dnem uveřejnění v registru smluv veden</w:t>
      </w:r>
      <w:r w:rsidRPr="0037705B">
        <w:rPr>
          <w:color w:val="1F497D"/>
          <w:sz w:val="20"/>
          <w:szCs w:val="20"/>
        </w:rPr>
        <w:t>é</w:t>
      </w:r>
      <w:r w:rsidRPr="0037705B">
        <w:rPr>
          <w:sz w:val="20"/>
          <w:szCs w:val="20"/>
        </w:rPr>
        <w:t>m Ministerstvem vnitra ČR</w:t>
      </w:r>
      <w:r w:rsidR="005E1885" w:rsidRPr="0037705B">
        <w:rPr>
          <w:sz w:val="20"/>
          <w:szCs w:val="20"/>
        </w:rPr>
        <w:t>.</w:t>
      </w:r>
    </w:p>
    <w:p w:rsidR="005E1885" w:rsidRPr="0037705B" w:rsidRDefault="005E1885" w:rsidP="001C5410">
      <w:pPr>
        <w:pStyle w:val="Default"/>
        <w:numPr>
          <w:ilvl w:val="0"/>
          <w:numId w:val="9"/>
        </w:numPr>
        <w:spacing w:after="120"/>
        <w:jc w:val="both"/>
        <w:rPr>
          <w:sz w:val="20"/>
          <w:szCs w:val="20"/>
        </w:rPr>
      </w:pPr>
      <w:r w:rsidRPr="0037705B">
        <w:rPr>
          <w:sz w:val="20"/>
          <w:szCs w:val="20"/>
        </w:rPr>
        <w:t xml:space="preserve">Smluvní strany prohlašují, že se řádně seznámily s textem </w:t>
      </w:r>
      <w:r w:rsidR="00950F48" w:rsidRPr="0037705B">
        <w:rPr>
          <w:sz w:val="20"/>
          <w:szCs w:val="20"/>
        </w:rPr>
        <w:t>Sml</w:t>
      </w:r>
      <w:r w:rsidRPr="0037705B">
        <w:rPr>
          <w:sz w:val="20"/>
          <w:szCs w:val="20"/>
        </w:rPr>
        <w:t xml:space="preserve">ouvy, která je výrazem jejich pravé a svobodné vůle, učiněným nikoli v tísni za nápadně nevýhodných podmínek a na důkaz toho připojují své podpisy. </w:t>
      </w:r>
    </w:p>
    <w:p w:rsidR="005E1885" w:rsidRPr="0037705B" w:rsidRDefault="00A70C78" w:rsidP="001C5410">
      <w:pPr>
        <w:pStyle w:val="Default"/>
        <w:numPr>
          <w:ilvl w:val="0"/>
          <w:numId w:val="9"/>
        </w:numPr>
        <w:spacing w:after="120"/>
        <w:jc w:val="both"/>
        <w:rPr>
          <w:sz w:val="20"/>
          <w:szCs w:val="20"/>
        </w:rPr>
      </w:pPr>
      <w:r w:rsidRPr="0037705B">
        <w:rPr>
          <w:sz w:val="20"/>
          <w:szCs w:val="20"/>
        </w:rPr>
        <w:t>Smluvní strany souhlasí s tím, aby tato uzavřená smlouva vč. jejích změn a dodatků byla uveřejněna v registru smluv v souladu se zákonem č. 340/2015 Sb., o registru smluv, a případně na profilu zadavatele v souladu se zákonem č. 134/2016 Sb., o zadávání veřejných zakázek</w:t>
      </w:r>
      <w:r w:rsidR="005E1885" w:rsidRPr="0037705B">
        <w:rPr>
          <w:sz w:val="20"/>
          <w:szCs w:val="20"/>
        </w:rPr>
        <w:t>.</w:t>
      </w:r>
      <w:r w:rsidR="00F0041C" w:rsidRPr="0037705B">
        <w:rPr>
          <w:sz w:val="20"/>
          <w:szCs w:val="20"/>
        </w:rPr>
        <w:t xml:space="preserve"> Uveřejnění se zavazuje provést Kupující.</w:t>
      </w:r>
    </w:p>
    <w:p w:rsidR="00956C5A" w:rsidRDefault="00956C5A" w:rsidP="00A13BC1">
      <w:pPr>
        <w:autoSpaceDE w:val="0"/>
        <w:autoSpaceDN w:val="0"/>
        <w:adjustRightInd w:val="0"/>
        <w:ind w:left="425" w:hanging="425"/>
      </w:pPr>
    </w:p>
    <w:p w:rsidR="00DF2ACD" w:rsidRDefault="00DF2ACD" w:rsidP="00A13BC1">
      <w:pPr>
        <w:autoSpaceDE w:val="0"/>
        <w:autoSpaceDN w:val="0"/>
        <w:adjustRightInd w:val="0"/>
        <w:ind w:left="425" w:hanging="425"/>
        <w:rPr>
          <w:ins w:id="3" w:author="Pavlína Vokurková" w:date="2018-08-07T10:41:00Z"/>
        </w:rPr>
      </w:pPr>
    </w:p>
    <w:p w:rsidR="00674F3C" w:rsidRDefault="00674F3C" w:rsidP="00A13BC1">
      <w:pPr>
        <w:autoSpaceDE w:val="0"/>
        <w:autoSpaceDN w:val="0"/>
        <w:adjustRightInd w:val="0"/>
        <w:ind w:left="425" w:hanging="425"/>
        <w:rPr>
          <w:ins w:id="4" w:author="Pavlína Vokurková" w:date="2018-08-07T10:41:00Z"/>
        </w:rPr>
      </w:pPr>
    </w:p>
    <w:p w:rsidR="00674F3C" w:rsidRPr="003A56AC" w:rsidRDefault="00674F3C" w:rsidP="00A13BC1">
      <w:pPr>
        <w:autoSpaceDE w:val="0"/>
        <w:autoSpaceDN w:val="0"/>
        <w:adjustRightInd w:val="0"/>
        <w:ind w:left="425" w:hanging="425"/>
      </w:pPr>
    </w:p>
    <w:p w:rsidR="005E1885" w:rsidRPr="003A56AC" w:rsidRDefault="00B12E31" w:rsidP="00F155E0">
      <w:pPr>
        <w:pStyle w:val="Default"/>
        <w:spacing w:after="120"/>
        <w:jc w:val="center"/>
        <w:rPr>
          <w:b/>
          <w:bCs/>
          <w:sz w:val="20"/>
          <w:szCs w:val="20"/>
        </w:rPr>
      </w:pPr>
      <w:r w:rsidRPr="003A56AC">
        <w:rPr>
          <w:b/>
          <w:bCs/>
          <w:sz w:val="20"/>
          <w:szCs w:val="20"/>
        </w:rPr>
        <w:t>XI</w:t>
      </w:r>
      <w:r w:rsidR="006D5CF7">
        <w:rPr>
          <w:b/>
          <w:bCs/>
          <w:sz w:val="20"/>
          <w:szCs w:val="20"/>
        </w:rPr>
        <w:t>II</w:t>
      </w:r>
      <w:r w:rsidR="005E1885" w:rsidRPr="003A56AC">
        <w:rPr>
          <w:b/>
          <w:bCs/>
          <w:sz w:val="20"/>
          <w:szCs w:val="20"/>
        </w:rPr>
        <w:t>. PŘÍLOHY, KTERÉ TVOŘÍ NEDÍLNOU SOUČÁST SMLOUVY</w:t>
      </w:r>
    </w:p>
    <w:p w:rsidR="005E1885" w:rsidRDefault="00A04CBF" w:rsidP="001C5410">
      <w:pPr>
        <w:pStyle w:val="Default"/>
        <w:numPr>
          <w:ilvl w:val="0"/>
          <w:numId w:val="2"/>
        </w:numPr>
        <w:ind w:left="426" w:hanging="426"/>
        <w:jc w:val="both"/>
        <w:rPr>
          <w:sz w:val="20"/>
          <w:szCs w:val="20"/>
        </w:rPr>
      </w:pPr>
      <w:r w:rsidRPr="003A56AC">
        <w:rPr>
          <w:sz w:val="20"/>
          <w:szCs w:val="20"/>
        </w:rPr>
        <w:t>Technická specifikace přístroj</w:t>
      </w:r>
      <w:r w:rsidR="00AE795B">
        <w:rPr>
          <w:sz w:val="20"/>
          <w:szCs w:val="20"/>
        </w:rPr>
        <w:t>ů</w:t>
      </w:r>
      <w:r w:rsidR="007A3814">
        <w:rPr>
          <w:sz w:val="20"/>
          <w:szCs w:val="20"/>
        </w:rPr>
        <w:t xml:space="preserve"> </w:t>
      </w:r>
      <w:r w:rsidR="007A3814" w:rsidRPr="005D6AD8">
        <w:rPr>
          <w:sz w:val="20"/>
          <w:szCs w:val="20"/>
        </w:rPr>
        <w:t xml:space="preserve"> </w:t>
      </w:r>
      <w:r w:rsidR="007A3814" w:rsidRPr="0071411F">
        <w:rPr>
          <w:rStyle w:val="Znakapoznpodarou"/>
          <w:i/>
          <w:color w:val="FF0000"/>
          <w:sz w:val="20"/>
          <w:szCs w:val="20"/>
        </w:rPr>
        <w:footnoteReference w:id="2"/>
      </w:r>
    </w:p>
    <w:p w:rsidR="007A3814" w:rsidRPr="003A56AC" w:rsidRDefault="00AE795B" w:rsidP="007A3814">
      <w:pPr>
        <w:pStyle w:val="Default"/>
        <w:numPr>
          <w:ilvl w:val="0"/>
          <w:numId w:val="2"/>
        </w:numPr>
        <w:spacing w:line="276" w:lineRule="auto"/>
        <w:ind w:left="426" w:hanging="426"/>
        <w:jc w:val="both"/>
        <w:rPr>
          <w:sz w:val="20"/>
          <w:szCs w:val="20"/>
        </w:rPr>
      </w:pPr>
      <w:r>
        <w:rPr>
          <w:sz w:val="20"/>
          <w:szCs w:val="20"/>
        </w:rPr>
        <w:t>Kalkulace ceny</w:t>
      </w:r>
      <w:r w:rsidR="007A3814">
        <w:rPr>
          <w:sz w:val="20"/>
          <w:szCs w:val="20"/>
        </w:rPr>
        <w:t xml:space="preserve"> </w:t>
      </w:r>
      <w:r w:rsidR="007A3814" w:rsidRPr="0071411F">
        <w:rPr>
          <w:rStyle w:val="Znakapoznpodarou"/>
          <w:i/>
          <w:color w:val="FF0000"/>
          <w:sz w:val="20"/>
          <w:szCs w:val="20"/>
        </w:rPr>
        <w:footnoteReference w:id="3"/>
      </w:r>
    </w:p>
    <w:p w:rsidR="005E1885" w:rsidRPr="003A56AC" w:rsidRDefault="005E1885" w:rsidP="003A56AC">
      <w:pPr>
        <w:pStyle w:val="Default"/>
        <w:ind w:left="426"/>
        <w:jc w:val="both"/>
        <w:rPr>
          <w:i/>
          <w:iCs/>
          <w:color w:val="FF0000"/>
          <w:sz w:val="20"/>
          <w:szCs w:val="20"/>
        </w:rPr>
      </w:pPr>
      <w:r w:rsidRPr="003A56AC">
        <w:rPr>
          <w:i/>
          <w:iCs/>
          <w:color w:val="FF0000"/>
          <w:sz w:val="20"/>
          <w:szCs w:val="20"/>
        </w:rPr>
        <w:t>Pozn.: Přílohu č. 1</w:t>
      </w:r>
      <w:r w:rsidR="00D37CAA">
        <w:rPr>
          <w:i/>
          <w:iCs/>
          <w:color w:val="FF0000"/>
          <w:sz w:val="20"/>
          <w:szCs w:val="20"/>
        </w:rPr>
        <w:t xml:space="preserve"> a 2</w:t>
      </w:r>
      <w:r w:rsidRPr="003A56AC">
        <w:rPr>
          <w:i/>
          <w:iCs/>
          <w:color w:val="FF0000"/>
          <w:sz w:val="20"/>
          <w:szCs w:val="20"/>
        </w:rPr>
        <w:t xml:space="preserve"> není nutné vkládat do nabídky k Návrhu smlouvy, pokud je už obsažena jinde v</w:t>
      </w:r>
      <w:r w:rsidR="004E19D2">
        <w:rPr>
          <w:i/>
          <w:iCs/>
          <w:color w:val="FF0000"/>
          <w:sz w:val="20"/>
          <w:szCs w:val="20"/>
        </w:rPr>
        <w:t> </w:t>
      </w:r>
      <w:r w:rsidRPr="003A56AC">
        <w:rPr>
          <w:i/>
          <w:iCs/>
          <w:color w:val="FF0000"/>
          <w:sz w:val="20"/>
          <w:szCs w:val="20"/>
        </w:rPr>
        <w:t>nabídce</w:t>
      </w:r>
      <w:r w:rsidR="004E19D2">
        <w:rPr>
          <w:i/>
          <w:iCs/>
          <w:color w:val="FF0000"/>
          <w:sz w:val="20"/>
          <w:szCs w:val="20"/>
        </w:rPr>
        <w:t xml:space="preserve">. </w:t>
      </w:r>
      <w:r w:rsidR="00D37CAA">
        <w:rPr>
          <w:i/>
          <w:iCs/>
          <w:color w:val="FF0000"/>
          <w:sz w:val="20"/>
          <w:szCs w:val="20"/>
        </w:rPr>
        <w:t>Přílohy</w:t>
      </w:r>
      <w:r w:rsidRPr="003A56AC">
        <w:rPr>
          <w:i/>
          <w:iCs/>
          <w:color w:val="FF0000"/>
          <w:sz w:val="20"/>
          <w:szCs w:val="20"/>
        </w:rPr>
        <w:t xml:space="preserve"> se pak přiloží ke KS až před uzavřením KS s vybraným </w:t>
      </w:r>
      <w:r w:rsidR="007A3814">
        <w:rPr>
          <w:i/>
          <w:iCs/>
          <w:color w:val="FF0000"/>
          <w:sz w:val="20"/>
          <w:szCs w:val="20"/>
        </w:rPr>
        <w:t>dodavatelem</w:t>
      </w:r>
      <w:r w:rsidR="004E19D2">
        <w:rPr>
          <w:i/>
          <w:iCs/>
          <w:color w:val="FF0000"/>
          <w:sz w:val="20"/>
          <w:szCs w:val="20"/>
        </w:rPr>
        <w:t>.</w:t>
      </w:r>
    </w:p>
    <w:p w:rsidR="005E1885" w:rsidRDefault="005E1885" w:rsidP="003A56AC">
      <w:pPr>
        <w:pStyle w:val="Default"/>
        <w:ind w:left="426"/>
        <w:jc w:val="both"/>
        <w:rPr>
          <w:sz w:val="20"/>
          <w:szCs w:val="20"/>
        </w:rPr>
      </w:pPr>
    </w:p>
    <w:p w:rsidR="002F47E2" w:rsidRDefault="002F47E2" w:rsidP="003A56AC">
      <w:pPr>
        <w:pStyle w:val="Default"/>
        <w:ind w:left="426"/>
        <w:jc w:val="both"/>
        <w:rPr>
          <w:sz w:val="20"/>
          <w:szCs w:val="20"/>
        </w:rPr>
      </w:pPr>
    </w:p>
    <w:tbl>
      <w:tblPr>
        <w:tblW w:w="9639" w:type="dxa"/>
        <w:jc w:val="center"/>
        <w:tblCellMar>
          <w:top w:w="28" w:type="dxa"/>
          <w:left w:w="28" w:type="dxa"/>
          <w:bottom w:w="28" w:type="dxa"/>
          <w:right w:w="28" w:type="dxa"/>
        </w:tblCellMar>
        <w:tblLook w:val="04A0" w:firstRow="1" w:lastRow="0" w:firstColumn="1" w:lastColumn="0" w:noHBand="0" w:noVBand="1"/>
      </w:tblPr>
      <w:tblGrid>
        <w:gridCol w:w="5213"/>
        <w:gridCol w:w="4426"/>
      </w:tblGrid>
      <w:tr w:rsidR="002F47E2" w:rsidRPr="00053304" w:rsidTr="00671304">
        <w:trPr>
          <w:jc w:val="center"/>
        </w:trPr>
        <w:tc>
          <w:tcPr>
            <w:tcW w:w="5213" w:type="dxa"/>
          </w:tcPr>
          <w:p w:rsidR="002F47E2" w:rsidRPr="00053304" w:rsidRDefault="002F47E2" w:rsidP="008029EE">
            <w:pPr>
              <w:jc w:val="left"/>
              <w:rPr>
                <w:rFonts w:eastAsia="Calibri"/>
              </w:rPr>
            </w:pPr>
            <w:r w:rsidRPr="003A56AC">
              <w:t>Za Kupujícího</w:t>
            </w:r>
            <w:r w:rsidRPr="00053304">
              <w:rPr>
                <w:rFonts w:eastAsia="Calibri"/>
              </w:rPr>
              <w:t>:</w:t>
            </w:r>
          </w:p>
        </w:tc>
        <w:tc>
          <w:tcPr>
            <w:tcW w:w="4426" w:type="dxa"/>
          </w:tcPr>
          <w:p w:rsidR="002F47E2" w:rsidRPr="00053304" w:rsidRDefault="002F47E2" w:rsidP="008029EE">
            <w:pPr>
              <w:jc w:val="left"/>
              <w:rPr>
                <w:rFonts w:eastAsia="Calibri"/>
              </w:rPr>
            </w:pPr>
            <w:r w:rsidRPr="003A56AC">
              <w:t xml:space="preserve">Za </w:t>
            </w:r>
            <w:r>
              <w:t>Prodá</w:t>
            </w:r>
            <w:r w:rsidRPr="003A56AC">
              <w:t>vajícího</w:t>
            </w:r>
            <w:r w:rsidRPr="00053304">
              <w:rPr>
                <w:rFonts w:eastAsia="Calibri"/>
              </w:rPr>
              <w:t>:</w:t>
            </w:r>
          </w:p>
        </w:tc>
      </w:tr>
      <w:tr w:rsidR="002F47E2" w:rsidRPr="00053304" w:rsidTr="00671304">
        <w:trPr>
          <w:jc w:val="center"/>
        </w:trPr>
        <w:tc>
          <w:tcPr>
            <w:tcW w:w="5213" w:type="dxa"/>
          </w:tcPr>
          <w:p w:rsidR="002F47E2" w:rsidRPr="00053304" w:rsidRDefault="00A107DC" w:rsidP="0037705B">
            <w:pPr>
              <w:spacing w:before="240"/>
              <w:jc w:val="left"/>
              <w:rPr>
                <w:rFonts w:eastAsia="Calibri"/>
              </w:rPr>
            </w:pPr>
            <w:r>
              <w:rPr>
                <w:rFonts w:eastAsia="Calibri"/>
              </w:rPr>
              <w:t>V Domažlicích</w:t>
            </w:r>
            <w:r w:rsidR="002F47E2" w:rsidRPr="00053304">
              <w:rPr>
                <w:rFonts w:eastAsia="Calibri"/>
              </w:rPr>
              <w:t xml:space="preserve"> dne ___. ___. 201</w:t>
            </w:r>
            <w:r w:rsidR="0037705B">
              <w:rPr>
                <w:rFonts w:eastAsia="Calibri"/>
              </w:rPr>
              <w:t>8</w:t>
            </w:r>
          </w:p>
        </w:tc>
        <w:tc>
          <w:tcPr>
            <w:tcW w:w="4426" w:type="dxa"/>
          </w:tcPr>
          <w:p w:rsidR="002F47E2" w:rsidRPr="00053304" w:rsidRDefault="002F47E2" w:rsidP="0037705B">
            <w:pPr>
              <w:spacing w:before="240"/>
              <w:jc w:val="left"/>
              <w:rPr>
                <w:rFonts w:eastAsia="Calibri"/>
                <w:color w:val="FF0000"/>
              </w:rPr>
            </w:pPr>
            <w:r w:rsidRPr="00053304">
              <w:rPr>
                <w:rFonts w:eastAsia="Calibri"/>
                <w:color w:val="FF0000"/>
              </w:rPr>
              <w:t>V ___________________ dne ___. ___. 201</w:t>
            </w:r>
            <w:r w:rsidR="0037705B">
              <w:rPr>
                <w:rFonts w:eastAsia="Calibri"/>
                <w:color w:val="FF0000"/>
              </w:rPr>
              <w:t>8</w:t>
            </w:r>
          </w:p>
        </w:tc>
      </w:tr>
      <w:tr w:rsidR="002F47E2" w:rsidRPr="00053304" w:rsidTr="00F155E0">
        <w:trPr>
          <w:trHeight w:val="885"/>
          <w:jc w:val="center"/>
        </w:trPr>
        <w:tc>
          <w:tcPr>
            <w:tcW w:w="5213" w:type="dxa"/>
          </w:tcPr>
          <w:p w:rsidR="002F47E2" w:rsidRPr="00053304" w:rsidRDefault="002F47E2" w:rsidP="00671304">
            <w:pPr>
              <w:jc w:val="left"/>
              <w:rPr>
                <w:rFonts w:eastAsia="Calibri"/>
              </w:rPr>
            </w:pPr>
          </w:p>
        </w:tc>
        <w:tc>
          <w:tcPr>
            <w:tcW w:w="4426" w:type="dxa"/>
          </w:tcPr>
          <w:p w:rsidR="002F47E2" w:rsidRPr="00053304" w:rsidRDefault="002F47E2" w:rsidP="00671304">
            <w:pPr>
              <w:jc w:val="left"/>
              <w:rPr>
                <w:rFonts w:eastAsia="Calibri"/>
              </w:rPr>
            </w:pPr>
          </w:p>
        </w:tc>
      </w:tr>
      <w:tr w:rsidR="002F47E2" w:rsidRPr="00053304" w:rsidTr="00671304">
        <w:trPr>
          <w:jc w:val="center"/>
        </w:trPr>
        <w:tc>
          <w:tcPr>
            <w:tcW w:w="5213" w:type="dxa"/>
          </w:tcPr>
          <w:p w:rsidR="002F47E2" w:rsidRPr="00053304" w:rsidRDefault="00A107DC" w:rsidP="008029EE">
            <w:pPr>
              <w:tabs>
                <w:tab w:val="left" w:pos="2325"/>
                <w:tab w:val="center" w:pos="2427"/>
              </w:tabs>
              <w:jc w:val="left"/>
              <w:rPr>
                <w:rFonts w:eastAsia="Calibri"/>
                <w:b/>
              </w:rPr>
            </w:pPr>
            <w:r w:rsidRPr="00A107DC">
              <w:rPr>
                <w:b/>
              </w:rPr>
              <w:t>MUDr. Petr Hubáček, MBA, LL.M., Ph.D.</w:t>
            </w:r>
          </w:p>
        </w:tc>
        <w:tc>
          <w:tcPr>
            <w:tcW w:w="4426" w:type="dxa"/>
          </w:tcPr>
          <w:p w:rsidR="002F47E2" w:rsidRPr="00053304" w:rsidRDefault="002F47E2" w:rsidP="008029EE">
            <w:pPr>
              <w:jc w:val="left"/>
              <w:rPr>
                <w:rFonts w:eastAsia="Calibri"/>
                <w:b/>
                <w:color w:val="FF0000"/>
              </w:rPr>
            </w:pPr>
            <w:r w:rsidRPr="00053304">
              <w:rPr>
                <w:rFonts w:eastAsia="Calibri"/>
                <w:b/>
                <w:color w:val="FF0000"/>
              </w:rPr>
              <w:t>jméno a příjmení</w:t>
            </w:r>
          </w:p>
        </w:tc>
      </w:tr>
      <w:tr w:rsidR="002F47E2" w:rsidRPr="00053304" w:rsidTr="00671304">
        <w:trPr>
          <w:jc w:val="center"/>
        </w:trPr>
        <w:tc>
          <w:tcPr>
            <w:tcW w:w="5213" w:type="dxa"/>
          </w:tcPr>
          <w:p w:rsidR="00A107DC" w:rsidRPr="00A107DC" w:rsidRDefault="00A107DC" w:rsidP="00A107DC">
            <w:pPr>
              <w:jc w:val="left"/>
            </w:pPr>
            <w:r w:rsidRPr="00A107DC">
              <w:t xml:space="preserve">předseda představenstva </w:t>
            </w:r>
          </w:p>
          <w:p w:rsidR="002F47E2" w:rsidRPr="00A107DC" w:rsidRDefault="00A107DC" w:rsidP="00A107DC">
            <w:pPr>
              <w:jc w:val="left"/>
              <w:rPr>
                <w:rFonts w:eastAsia="Calibri"/>
              </w:rPr>
            </w:pPr>
            <w:r w:rsidRPr="00A107DC">
              <w:t>Domažlická nemocnice a.s.</w:t>
            </w:r>
          </w:p>
        </w:tc>
        <w:tc>
          <w:tcPr>
            <w:tcW w:w="4426" w:type="dxa"/>
          </w:tcPr>
          <w:p w:rsidR="002F47E2" w:rsidRPr="00053304" w:rsidRDefault="002F47E2" w:rsidP="008029EE">
            <w:pPr>
              <w:jc w:val="left"/>
              <w:rPr>
                <w:rFonts w:eastAsia="Calibri"/>
                <w:color w:val="FF0000"/>
              </w:rPr>
            </w:pPr>
            <w:r w:rsidRPr="00053304">
              <w:rPr>
                <w:rFonts w:eastAsia="Calibri"/>
                <w:color w:val="FF0000"/>
              </w:rPr>
              <w:t>funkce</w:t>
            </w:r>
          </w:p>
          <w:p w:rsidR="002F47E2" w:rsidRPr="00053304" w:rsidRDefault="002F47E2" w:rsidP="008029EE">
            <w:pPr>
              <w:jc w:val="left"/>
              <w:rPr>
                <w:rFonts w:eastAsia="Calibri"/>
                <w:color w:val="FF0000"/>
              </w:rPr>
            </w:pPr>
            <w:r w:rsidRPr="00053304">
              <w:rPr>
                <w:rFonts w:eastAsia="Calibri"/>
                <w:color w:val="FF0000"/>
              </w:rPr>
              <w:t xml:space="preserve">název </w:t>
            </w:r>
            <w:r w:rsidRPr="00053304">
              <w:rPr>
                <w:rFonts w:eastAsia="Calibri"/>
                <w:bCs/>
                <w:color w:val="FF0000"/>
              </w:rPr>
              <w:t>prodávajícího</w:t>
            </w:r>
          </w:p>
          <w:p w:rsidR="002F47E2" w:rsidRPr="00053304" w:rsidRDefault="002F47E2" w:rsidP="008029EE">
            <w:pPr>
              <w:jc w:val="left"/>
              <w:rPr>
                <w:rFonts w:eastAsia="Calibri"/>
                <w:color w:val="FF0000"/>
              </w:rPr>
            </w:pPr>
            <w:r w:rsidRPr="00053304">
              <w:rPr>
                <w:rFonts w:eastAsia="Calibri"/>
                <w:b/>
                <w:color w:val="FF0000"/>
              </w:rPr>
              <w:t>DOPLNIT</w:t>
            </w:r>
          </w:p>
        </w:tc>
      </w:tr>
      <w:tr w:rsidR="00941E8D" w:rsidRPr="00053304" w:rsidTr="00F155E0">
        <w:trPr>
          <w:trHeight w:val="790"/>
          <w:jc w:val="center"/>
        </w:trPr>
        <w:tc>
          <w:tcPr>
            <w:tcW w:w="5213" w:type="dxa"/>
          </w:tcPr>
          <w:p w:rsidR="00941E8D" w:rsidRPr="00941E8D" w:rsidRDefault="00941E8D" w:rsidP="00671304">
            <w:pPr>
              <w:jc w:val="left"/>
            </w:pPr>
          </w:p>
        </w:tc>
        <w:tc>
          <w:tcPr>
            <w:tcW w:w="4426" w:type="dxa"/>
          </w:tcPr>
          <w:p w:rsidR="00941E8D" w:rsidRPr="00941E8D" w:rsidRDefault="00941E8D" w:rsidP="00671304">
            <w:pPr>
              <w:jc w:val="left"/>
              <w:rPr>
                <w:rFonts w:eastAsia="Calibri"/>
                <w:color w:val="FF0000"/>
              </w:rPr>
            </w:pPr>
          </w:p>
        </w:tc>
      </w:tr>
      <w:tr w:rsidR="00941E8D" w:rsidRPr="00053304" w:rsidTr="00671304">
        <w:trPr>
          <w:jc w:val="center"/>
        </w:trPr>
        <w:tc>
          <w:tcPr>
            <w:tcW w:w="5213" w:type="dxa"/>
          </w:tcPr>
          <w:p w:rsidR="00941E8D" w:rsidRPr="00A56853" w:rsidRDefault="00A56853" w:rsidP="00941E8D">
            <w:pPr>
              <w:jc w:val="left"/>
              <w:rPr>
                <w:b/>
              </w:rPr>
            </w:pPr>
            <w:r w:rsidRPr="00A56853">
              <w:rPr>
                <w:b/>
                <w:bCs/>
              </w:rPr>
              <w:t>Ing. Jana Naarová</w:t>
            </w:r>
          </w:p>
        </w:tc>
        <w:tc>
          <w:tcPr>
            <w:tcW w:w="4426" w:type="dxa"/>
          </w:tcPr>
          <w:p w:rsidR="00941E8D" w:rsidRPr="00941E8D" w:rsidRDefault="00941E8D" w:rsidP="008F4501">
            <w:pPr>
              <w:jc w:val="left"/>
              <w:rPr>
                <w:rFonts w:eastAsia="Calibri"/>
                <w:color w:val="FF0000"/>
              </w:rPr>
            </w:pPr>
          </w:p>
        </w:tc>
      </w:tr>
      <w:tr w:rsidR="00941E8D" w:rsidRPr="00053304" w:rsidTr="00671304">
        <w:trPr>
          <w:jc w:val="center"/>
        </w:trPr>
        <w:tc>
          <w:tcPr>
            <w:tcW w:w="5213" w:type="dxa"/>
          </w:tcPr>
          <w:p w:rsidR="00552A41" w:rsidRPr="006C288D" w:rsidRDefault="00552A41" w:rsidP="00552A41">
            <w:pPr>
              <w:jc w:val="left"/>
            </w:pPr>
            <w:r>
              <w:t>člen</w:t>
            </w:r>
            <w:r w:rsidR="00A56853">
              <w:t>ka</w:t>
            </w:r>
            <w:r w:rsidRPr="006C288D">
              <w:t xml:space="preserve"> představenstva </w:t>
            </w:r>
          </w:p>
          <w:p w:rsidR="00941E8D" w:rsidRPr="00941E8D" w:rsidRDefault="00830EE2" w:rsidP="00830EE2">
            <w:pPr>
              <w:jc w:val="left"/>
            </w:pPr>
            <w:r>
              <w:t xml:space="preserve">Domažlická </w:t>
            </w:r>
            <w:r w:rsidR="00941E8D" w:rsidRPr="00941E8D">
              <w:t>nemocnice a.s.</w:t>
            </w:r>
          </w:p>
        </w:tc>
        <w:tc>
          <w:tcPr>
            <w:tcW w:w="4426" w:type="dxa"/>
          </w:tcPr>
          <w:p w:rsidR="00941E8D" w:rsidRPr="00053304" w:rsidRDefault="00941E8D" w:rsidP="008F4501">
            <w:pPr>
              <w:jc w:val="left"/>
              <w:rPr>
                <w:rFonts w:eastAsia="Calibri"/>
                <w:color w:val="FF0000"/>
              </w:rPr>
            </w:pPr>
          </w:p>
        </w:tc>
      </w:tr>
    </w:tbl>
    <w:p w:rsidR="002F47E2" w:rsidRPr="003A56AC" w:rsidRDefault="002F47E2" w:rsidP="003A56AC">
      <w:pPr>
        <w:pStyle w:val="Default"/>
        <w:ind w:left="426"/>
        <w:jc w:val="both"/>
        <w:rPr>
          <w:sz w:val="20"/>
          <w:szCs w:val="20"/>
        </w:rPr>
      </w:pPr>
    </w:p>
    <w:sectPr w:rsidR="002F47E2" w:rsidRPr="003A56AC" w:rsidSect="00252636">
      <w:footerReference w:type="default" r:id="rId10"/>
      <w:footerReference w:type="first" r:id="rId11"/>
      <w:pgSz w:w="11906" w:h="16838" w:code="9"/>
      <w:pgMar w:top="1418" w:right="1134" w:bottom="851" w:left="1134" w:header="567"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F0C" w:rsidRDefault="00FF0F0C" w:rsidP="004D61C0">
      <w:r>
        <w:separator/>
      </w:r>
    </w:p>
  </w:endnote>
  <w:endnote w:type="continuationSeparator" w:id="0">
    <w:p w:rsidR="00FF0F0C" w:rsidRDefault="00FF0F0C"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E59" w:rsidRPr="00A52249" w:rsidRDefault="00F87E59" w:rsidP="00A52249">
    <w:pPr>
      <w:pStyle w:val="Zpat"/>
      <w:jc w:val="center"/>
      <w:rPr>
        <w:i/>
        <w:iCs/>
        <w:color w:val="7F7F7F"/>
        <w:sz w:val="18"/>
        <w:szCs w:val="18"/>
      </w:rPr>
    </w:pPr>
    <w:r w:rsidRPr="005C0F97">
      <w:rPr>
        <w:i/>
        <w:iCs/>
        <w:color w:val="7F7F7F"/>
        <w:sz w:val="18"/>
        <w:szCs w:val="18"/>
      </w:rPr>
      <w:t xml:space="preserve">Stránka </w:t>
    </w:r>
    <w:r w:rsidR="00E614E8" w:rsidRPr="005C0F97">
      <w:rPr>
        <w:i/>
        <w:iCs/>
        <w:color w:val="7F7F7F"/>
        <w:sz w:val="18"/>
        <w:szCs w:val="18"/>
      </w:rPr>
      <w:fldChar w:fldCharType="begin"/>
    </w:r>
    <w:r w:rsidRPr="005C0F97">
      <w:rPr>
        <w:i/>
        <w:iCs/>
        <w:color w:val="7F7F7F"/>
        <w:sz w:val="18"/>
        <w:szCs w:val="18"/>
      </w:rPr>
      <w:instrText xml:space="preserve"> PAGE </w:instrText>
    </w:r>
    <w:r w:rsidR="00E614E8" w:rsidRPr="005C0F97">
      <w:rPr>
        <w:i/>
        <w:iCs/>
        <w:color w:val="7F7F7F"/>
        <w:sz w:val="18"/>
        <w:szCs w:val="18"/>
      </w:rPr>
      <w:fldChar w:fldCharType="separate"/>
    </w:r>
    <w:r w:rsidR="001062D6">
      <w:rPr>
        <w:i/>
        <w:iCs/>
        <w:noProof/>
        <w:color w:val="7F7F7F"/>
        <w:sz w:val="18"/>
        <w:szCs w:val="18"/>
      </w:rPr>
      <w:t>6</w:t>
    </w:r>
    <w:r w:rsidR="00E614E8" w:rsidRPr="005C0F97">
      <w:rPr>
        <w:i/>
        <w:iCs/>
        <w:color w:val="7F7F7F"/>
        <w:sz w:val="18"/>
        <w:szCs w:val="18"/>
      </w:rPr>
      <w:fldChar w:fldCharType="end"/>
    </w:r>
    <w:r w:rsidRPr="005C0F97">
      <w:rPr>
        <w:i/>
        <w:iCs/>
        <w:color w:val="7F7F7F"/>
        <w:sz w:val="18"/>
        <w:szCs w:val="18"/>
      </w:rPr>
      <w:t xml:space="preserve"> z </w:t>
    </w:r>
    <w:r w:rsidR="00E614E8" w:rsidRPr="005C0F97">
      <w:rPr>
        <w:i/>
        <w:iCs/>
        <w:color w:val="7F7F7F"/>
        <w:sz w:val="18"/>
        <w:szCs w:val="18"/>
      </w:rPr>
      <w:fldChar w:fldCharType="begin"/>
    </w:r>
    <w:r w:rsidRPr="005C0F97">
      <w:rPr>
        <w:i/>
        <w:iCs/>
        <w:color w:val="7F7F7F"/>
        <w:sz w:val="18"/>
        <w:szCs w:val="18"/>
      </w:rPr>
      <w:instrText xml:space="preserve"> NUMPAGES  </w:instrText>
    </w:r>
    <w:r w:rsidR="00E614E8" w:rsidRPr="005C0F97">
      <w:rPr>
        <w:i/>
        <w:iCs/>
        <w:color w:val="7F7F7F"/>
        <w:sz w:val="18"/>
        <w:szCs w:val="18"/>
      </w:rPr>
      <w:fldChar w:fldCharType="separate"/>
    </w:r>
    <w:r w:rsidR="001062D6">
      <w:rPr>
        <w:i/>
        <w:iCs/>
        <w:noProof/>
        <w:color w:val="7F7F7F"/>
        <w:sz w:val="18"/>
        <w:szCs w:val="18"/>
      </w:rPr>
      <w:t>8</w:t>
    </w:r>
    <w:r w:rsidR="00E614E8"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E59" w:rsidRDefault="00F87E59" w:rsidP="00A52249">
    <w:pPr>
      <w:pStyle w:val="Zpat"/>
      <w:jc w:val="center"/>
      <w:rPr>
        <w:i/>
        <w:iCs/>
        <w:color w:val="7F7F7F"/>
        <w:sz w:val="18"/>
        <w:szCs w:val="18"/>
      </w:rPr>
    </w:pPr>
  </w:p>
  <w:p w:rsidR="00F87E59" w:rsidRPr="00A52249" w:rsidRDefault="00F87E59" w:rsidP="00A52249">
    <w:pPr>
      <w:pStyle w:val="Zpat"/>
      <w:jc w:val="center"/>
      <w:rPr>
        <w:i/>
        <w:iCs/>
        <w:color w:val="7F7F7F"/>
        <w:sz w:val="18"/>
        <w:szCs w:val="18"/>
      </w:rPr>
    </w:pPr>
    <w:r w:rsidRPr="005C0F97">
      <w:rPr>
        <w:i/>
        <w:iCs/>
        <w:color w:val="7F7F7F"/>
        <w:sz w:val="18"/>
        <w:szCs w:val="18"/>
      </w:rPr>
      <w:t xml:space="preserve">Stránka </w:t>
    </w:r>
    <w:r w:rsidR="00E614E8" w:rsidRPr="005C0F97">
      <w:rPr>
        <w:i/>
        <w:iCs/>
        <w:color w:val="7F7F7F"/>
        <w:sz w:val="18"/>
        <w:szCs w:val="18"/>
      </w:rPr>
      <w:fldChar w:fldCharType="begin"/>
    </w:r>
    <w:r w:rsidRPr="005C0F97">
      <w:rPr>
        <w:i/>
        <w:iCs/>
        <w:color w:val="7F7F7F"/>
        <w:sz w:val="18"/>
        <w:szCs w:val="18"/>
      </w:rPr>
      <w:instrText xml:space="preserve"> PAGE </w:instrText>
    </w:r>
    <w:r w:rsidR="00E614E8" w:rsidRPr="005C0F97">
      <w:rPr>
        <w:i/>
        <w:iCs/>
        <w:color w:val="7F7F7F"/>
        <w:sz w:val="18"/>
        <w:szCs w:val="18"/>
      </w:rPr>
      <w:fldChar w:fldCharType="separate"/>
    </w:r>
    <w:r w:rsidR="001062D6">
      <w:rPr>
        <w:i/>
        <w:iCs/>
        <w:noProof/>
        <w:color w:val="7F7F7F"/>
        <w:sz w:val="18"/>
        <w:szCs w:val="18"/>
      </w:rPr>
      <w:t>1</w:t>
    </w:r>
    <w:r w:rsidR="00E614E8" w:rsidRPr="005C0F97">
      <w:rPr>
        <w:i/>
        <w:iCs/>
        <w:color w:val="7F7F7F"/>
        <w:sz w:val="18"/>
        <w:szCs w:val="18"/>
      </w:rPr>
      <w:fldChar w:fldCharType="end"/>
    </w:r>
    <w:r w:rsidRPr="005C0F97">
      <w:rPr>
        <w:i/>
        <w:iCs/>
        <w:color w:val="7F7F7F"/>
        <w:sz w:val="18"/>
        <w:szCs w:val="18"/>
      </w:rPr>
      <w:t xml:space="preserve"> z </w:t>
    </w:r>
    <w:r w:rsidR="00E614E8" w:rsidRPr="005C0F97">
      <w:rPr>
        <w:i/>
        <w:iCs/>
        <w:color w:val="7F7F7F"/>
        <w:sz w:val="18"/>
        <w:szCs w:val="18"/>
      </w:rPr>
      <w:fldChar w:fldCharType="begin"/>
    </w:r>
    <w:r w:rsidRPr="005C0F97">
      <w:rPr>
        <w:i/>
        <w:iCs/>
        <w:color w:val="7F7F7F"/>
        <w:sz w:val="18"/>
        <w:szCs w:val="18"/>
      </w:rPr>
      <w:instrText xml:space="preserve"> NUMPAGES  </w:instrText>
    </w:r>
    <w:r w:rsidR="00E614E8" w:rsidRPr="005C0F97">
      <w:rPr>
        <w:i/>
        <w:iCs/>
        <w:color w:val="7F7F7F"/>
        <w:sz w:val="18"/>
        <w:szCs w:val="18"/>
      </w:rPr>
      <w:fldChar w:fldCharType="separate"/>
    </w:r>
    <w:r w:rsidR="001062D6">
      <w:rPr>
        <w:i/>
        <w:iCs/>
        <w:noProof/>
        <w:color w:val="7F7F7F"/>
        <w:sz w:val="18"/>
        <w:szCs w:val="18"/>
      </w:rPr>
      <w:t>8</w:t>
    </w:r>
    <w:r w:rsidR="00E614E8"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F0C" w:rsidRDefault="00FF0F0C" w:rsidP="004D61C0">
      <w:r>
        <w:separator/>
      </w:r>
    </w:p>
  </w:footnote>
  <w:footnote w:type="continuationSeparator" w:id="0">
    <w:p w:rsidR="00FF0F0C" w:rsidRDefault="00FF0F0C" w:rsidP="004D61C0">
      <w:r>
        <w:continuationSeparator/>
      </w:r>
    </w:p>
  </w:footnote>
  <w:footnote w:id="1">
    <w:p w:rsidR="00F87E59" w:rsidRPr="005B3336" w:rsidRDefault="00F87E59" w:rsidP="008858ED">
      <w:pPr>
        <w:pStyle w:val="Textpoznpodarou"/>
        <w:spacing w:after="120"/>
        <w:ind w:left="142" w:hanging="142"/>
        <w:rPr>
          <w:rFonts w:ascii="Arial" w:hAnsi="Arial" w:cs="Arial"/>
          <w:i/>
          <w:color w:val="FF0000"/>
        </w:rPr>
      </w:pPr>
      <w:r w:rsidRPr="005B3336">
        <w:rPr>
          <w:rStyle w:val="Znakapoznpodarou"/>
          <w:rFonts w:ascii="Arial" w:hAnsi="Arial" w:cs="Arial"/>
          <w:i/>
          <w:color w:val="FF0000"/>
        </w:rPr>
        <w:footnoteRef/>
      </w:r>
      <w:r w:rsidR="004D0772">
        <w:rPr>
          <w:rFonts w:ascii="Arial" w:hAnsi="Arial" w:cs="Arial"/>
          <w:i/>
          <w:color w:val="FF0000"/>
        </w:rPr>
        <w:t xml:space="preserve"> Smlouva určená pro části</w:t>
      </w:r>
      <w:r w:rsidR="00E53863">
        <w:rPr>
          <w:rFonts w:ascii="Arial" w:hAnsi="Arial" w:cs="Arial"/>
          <w:b/>
          <w:i/>
          <w:color w:val="FF0000"/>
        </w:rPr>
        <w:t xml:space="preserve"> 2, </w:t>
      </w:r>
      <w:r>
        <w:rPr>
          <w:rFonts w:ascii="Arial" w:hAnsi="Arial" w:cs="Arial"/>
          <w:b/>
          <w:i/>
          <w:color w:val="FF0000"/>
        </w:rPr>
        <w:t xml:space="preserve">3,  </w:t>
      </w:r>
    </w:p>
  </w:footnote>
  <w:footnote w:id="2">
    <w:p w:rsidR="00F87E59" w:rsidRPr="0071411F" w:rsidRDefault="00F87E59" w:rsidP="007A3814">
      <w:pPr>
        <w:pStyle w:val="Textpoznpodarou"/>
        <w:rPr>
          <w:rFonts w:ascii="Arial" w:hAnsi="Arial" w:cs="Arial"/>
          <w:i/>
          <w:color w:val="FF0000"/>
        </w:rPr>
      </w:pPr>
      <w:r w:rsidRPr="0071411F">
        <w:rPr>
          <w:rStyle w:val="Znakapoznpodarou"/>
          <w:rFonts w:ascii="Arial" w:hAnsi="Arial" w:cs="Arial"/>
          <w:i/>
          <w:color w:val="FF0000"/>
        </w:rPr>
        <w:footnoteRef/>
      </w:r>
      <w:r w:rsidRPr="0071411F">
        <w:rPr>
          <w:rFonts w:ascii="Arial" w:hAnsi="Arial" w:cs="Arial"/>
          <w:i/>
          <w:color w:val="FF0000"/>
        </w:rPr>
        <w:t xml:space="preserve"> Technická specifikace přístroje - viz. dodavatelem doplněná</w:t>
      </w:r>
      <w:r>
        <w:rPr>
          <w:rFonts w:ascii="Arial" w:hAnsi="Arial" w:cs="Arial"/>
          <w:i/>
          <w:color w:val="FF0000"/>
        </w:rPr>
        <w:t xml:space="preserve"> příslušná</w:t>
      </w:r>
      <w:r w:rsidRPr="0071411F">
        <w:rPr>
          <w:rFonts w:ascii="Arial" w:hAnsi="Arial" w:cs="Arial"/>
          <w:i/>
          <w:color w:val="FF0000"/>
        </w:rPr>
        <w:t xml:space="preserve"> příloha č. 1 zadávací dokumentace</w:t>
      </w:r>
    </w:p>
  </w:footnote>
  <w:footnote w:id="3">
    <w:p w:rsidR="00F87E59" w:rsidRDefault="00F87E59" w:rsidP="007A3814">
      <w:pPr>
        <w:pStyle w:val="Textpoznpodarou"/>
        <w:ind w:left="142" w:hanging="142"/>
      </w:pPr>
      <w:r w:rsidRPr="0071411F">
        <w:rPr>
          <w:rStyle w:val="Znakapoznpodarou"/>
          <w:rFonts w:ascii="Arial" w:hAnsi="Arial" w:cs="Arial"/>
          <w:i/>
          <w:color w:val="FF0000"/>
        </w:rPr>
        <w:footnoteRef/>
      </w:r>
      <w:r w:rsidRPr="0071411F">
        <w:rPr>
          <w:rFonts w:ascii="Arial" w:hAnsi="Arial" w:cs="Arial"/>
          <w:i/>
          <w:color w:val="FF0000"/>
        </w:rPr>
        <w:t xml:space="preserve"> Kalkulace ceny = Krycí list nabídky - viz. dodavatelem doplněná </w:t>
      </w:r>
      <w:r>
        <w:rPr>
          <w:rFonts w:ascii="Arial" w:hAnsi="Arial" w:cs="Arial"/>
          <w:i/>
          <w:color w:val="FF0000"/>
        </w:rPr>
        <w:t xml:space="preserve">příslušná </w:t>
      </w:r>
      <w:r w:rsidRPr="0071411F">
        <w:rPr>
          <w:rFonts w:ascii="Arial" w:hAnsi="Arial" w:cs="Arial"/>
          <w:i/>
          <w:color w:val="FF0000"/>
        </w:rPr>
        <w:t xml:space="preserve">příloha č. 2 </w:t>
      </w:r>
      <w:r>
        <w:rPr>
          <w:rFonts w:ascii="Arial" w:hAnsi="Arial" w:cs="Arial"/>
          <w:i/>
          <w:color w:val="FF0000"/>
        </w:rPr>
        <w:t>ZD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6491743"/>
    <w:multiLevelType w:val="multilevel"/>
    <w:tmpl w:val="079C4574"/>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6FC6FEC"/>
    <w:multiLevelType w:val="hybridMultilevel"/>
    <w:tmpl w:val="B2A88D5E"/>
    <w:lvl w:ilvl="0" w:tplc="BAB40852">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DF92149"/>
    <w:multiLevelType w:val="hybridMultilevel"/>
    <w:tmpl w:val="3F1A428C"/>
    <w:lvl w:ilvl="0" w:tplc="9B9C29B2">
      <w:start w:val="1"/>
      <w:numFmt w:val="decimal"/>
      <w:lvlText w:val="%1."/>
      <w:lvlJc w:val="left"/>
      <w:pPr>
        <w:ind w:left="360" w:hanging="360"/>
      </w:pPr>
      <w:rPr>
        <w:rFonts w:hint="default"/>
        <w:b w:val="0"/>
      </w:rPr>
    </w:lvl>
    <w:lvl w:ilvl="1" w:tplc="E4D2E4A6" w:tentative="1">
      <w:start w:val="1"/>
      <w:numFmt w:val="lowerLetter"/>
      <w:lvlText w:val="%2."/>
      <w:lvlJc w:val="left"/>
      <w:pPr>
        <w:ind w:left="1440" w:hanging="360"/>
      </w:pPr>
    </w:lvl>
    <w:lvl w:ilvl="2" w:tplc="6AF81BF0" w:tentative="1">
      <w:start w:val="1"/>
      <w:numFmt w:val="lowerRoman"/>
      <w:lvlText w:val="%3."/>
      <w:lvlJc w:val="right"/>
      <w:pPr>
        <w:ind w:left="2160" w:hanging="180"/>
      </w:pPr>
    </w:lvl>
    <w:lvl w:ilvl="3" w:tplc="1602B6BE" w:tentative="1">
      <w:start w:val="1"/>
      <w:numFmt w:val="decimal"/>
      <w:lvlText w:val="%4."/>
      <w:lvlJc w:val="left"/>
      <w:pPr>
        <w:ind w:left="2880" w:hanging="360"/>
      </w:pPr>
    </w:lvl>
    <w:lvl w:ilvl="4" w:tplc="43E8A58A" w:tentative="1">
      <w:start w:val="1"/>
      <w:numFmt w:val="lowerLetter"/>
      <w:lvlText w:val="%5."/>
      <w:lvlJc w:val="left"/>
      <w:pPr>
        <w:ind w:left="3600" w:hanging="360"/>
      </w:pPr>
    </w:lvl>
    <w:lvl w:ilvl="5" w:tplc="4D0E6E3A" w:tentative="1">
      <w:start w:val="1"/>
      <w:numFmt w:val="lowerRoman"/>
      <w:lvlText w:val="%6."/>
      <w:lvlJc w:val="right"/>
      <w:pPr>
        <w:ind w:left="4320" w:hanging="180"/>
      </w:pPr>
    </w:lvl>
    <w:lvl w:ilvl="6" w:tplc="19EEFF22" w:tentative="1">
      <w:start w:val="1"/>
      <w:numFmt w:val="decimal"/>
      <w:lvlText w:val="%7."/>
      <w:lvlJc w:val="left"/>
      <w:pPr>
        <w:ind w:left="5040" w:hanging="360"/>
      </w:pPr>
    </w:lvl>
    <w:lvl w:ilvl="7" w:tplc="7466E248" w:tentative="1">
      <w:start w:val="1"/>
      <w:numFmt w:val="lowerLetter"/>
      <w:lvlText w:val="%8."/>
      <w:lvlJc w:val="left"/>
      <w:pPr>
        <w:ind w:left="5760" w:hanging="360"/>
      </w:pPr>
    </w:lvl>
    <w:lvl w:ilvl="8" w:tplc="60227B12" w:tentative="1">
      <w:start w:val="1"/>
      <w:numFmt w:val="lowerRoman"/>
      <w:lvlText w:val="%9."/>
      <w:lvlJc w:val="right"/>
      <w:pPr>
        <w:ind w:left="6480" w:hanging="180"/>
      </w:pPr>
    </w:lvl>
  </w:abstractNum>
  <w:abstractNum w:abstractNumId="6" w15:restartNumberingAfterBreak="0">
    <w:nsid w:val="2358206F"/>
    <w:multiLevelType w:val="hybridMultilevel"/>
    <w:tmpl w:val="E58CEC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3FD6506"/>
    <w:multiLevelType w:val="hybridMultilevel"/>
    <w:tmpl w:val="F168C130"/>
    <w:lvl w:ilvl="0" w:tplc="76FACB54">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523572F"/>
    <w:multiLevelType w:val="hybridMultilevel"/>
    <w:tmpl w:val="E03E624C"/>
    <w:lvl w:ilvl="0" w:tplc="0405000F">
      <w:start w:val="1"/>
      <w:numFmt w:val="decimal"/>
      <w:lvlText w:val="%1."/>
      <w:lvlJc w:val="left"/>
      <w:pPr>
        <w:ind w:left="5606"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255449"/>
    <w:multiLevelType w:val="hybridMultilevel"/>
    <w:tmpl w:val="7EFC1BD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15:restartNumberingAfterBreak="0">
    <w:nsid w:val="323E40E2"/>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1"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975BA2"/>
    <w:multiLevelType w:val="hybridMultilevel"/>
    <w:tmpl w:val="15A25CE2"/>
    <w:lvl w:ilvl="0" w:tplc="6242187E">
      <w:start w:val="1"/>
      <w:numFmt w:val="lowerLetter"/>
      <w:lvlText w:val="%1)"/>
      <w:lvlJc w:val="left"/>
      <w:pPr>
        <w:ind w:left="720" w:hanging="360"/>
      </w:pPr>
    </w:lvl>
    <w:lvl w:ilvl="1" w:tplc="23164476">
      <w:start w:val="2"/>
      <w:numFmt w:val="decimal"/>
      <w:lvlText w:val="%2."/>
      <w:lvlJc w:val="left"/>
      <w:pPr>
        <w:tabs>
          <w:tab w:val="num" w:pos="397"/>
        </w:tabs>
        <w:ind w:left="397" w:hanging="397"/>
      </w:pPr>
      <w:rPr>
        <w:rFonts w:ascii="Arial" w:hAnsi="Arial" w:cs="Times New Roman" w:hint="default"/>
        <w:b w:val="0"/>
        <w:i w:val="0"/>
        <w:sz w:val="24"/>
        <w:szCs w:val="22"/>
      </w:rPr>
    </w:lvl>
    <w:lvl w:ilvl="2" w:tplc="C1B285E4">
      <w:start w:val="1"/>
      <w:numFmt w:val="lowerRoman"/>
      <w:lvlText w:val="%3."/>
      <w:lvlJc w:val="right"/>
      <w:pPr>
        <w:ind w:left="2160" w:hanging="180"/>
      </w:pPr>
    </w:lvl>
    <w:lvl w:ilvl="3" w:tplc="23A0FDAA">
      <w:start w:val="1"/>
      <w:numFmt w:val="decimal"/>
      <w:lvlText w:val="%4."/>
      <w:lvlJc w:val="left"/>
      <w:pPr>
        <w:ind w:left="2880" w:hanging="360"/>
      </w:pPr>
    </w:lvl>
    <w:lvl w:ilvl="4" w:tplc="2E503B0A">
      <w:start w:val="1"/>
      <w:numFmt w:val="lowerLetter"/>
      <w:lvlText w:val="%5."/>
      <w:lvlJc w:val="left"/>
      <w:pPr>
        <w:ind w:left="3600" w:hanging="360"/>
      </w:pPr>
    </w:lvl>
    <w:lvl w:ilvl="5" w:tplc="49A0F696">
      <w:start w:val="1"/>
      <w:numFmt w:val="lowerRoman"/>
      <w:lvlText w:val="%6."/>
      <w:lvlJc w:val="right"/>
      <w:pPr>
        <w:ind w:left="4320" w:hanging="180"/>
      </w:pPr>
    </w:lvl>
    <w:lvl w:ilvl="6" w:tplc="64548112">
      <w:start w:val="1"/>
      <w:numFmt w:val="decimal"/>
      <w:lvlText w:val="%7."/>
      <w:lvlJc w:val="left"/>
      <w:pPr>
        <w:ind w:left="5040" w:hanging="360"/>
      </w:pPr>
    </w:lvl>
    <w:lvl w:ilvl="7" w:tplc="2530F17C">
      <w:start w:val="1"/>
      <w:numFmt w:val="lowerLetter"/>
      <w:lvlText w:val="%8."/>
      <w:lvlJc w:val="left"/>
      <w:pPr>
        <w:ind w:left="5760" w:hanging="360"/>
      </w:pPr>
    </w:lvl>
    <w:lvl w:ilvl="8" w:tplc="DEB2E75A">
      <w:start w:val="1"/>
      <w:numFmt w:val="lowerRoman"/>
      <w:lvlText w:val="%9."/>
      <w:lvlJc w:val="right"/>
      <w:pPr>
        <w:ind w:left="6480" w:hanging="180"/>
      </w:pPr>
    </w:lvl>
  </w:abstractNum>
  <w:abstractNum w:abstractNumId="14" w15:restartNumberingAfterBreak="0">
    <w:nsid w:val="47B07693"/>
    <w:multiLevelType w:val="hybridMultilevel"/>
    <w:tmpl w:val="86D892B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5" w15:restartNumberingAfterBreak="0">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5C527FDE"/>
    <w:multiLevelType w:val="hybridMultilevel"/>
    <w:tmpl w:val="535E97C8"/>
    <w:lvl w:ilvl="0" w:tplc="0F1267FC">
      <w:start w:val="1"/>
      <w:numFmt w:val="decimal"/>
      <w:lvlText w:val="%1."/>
      <w:lvlJc w:val="left"/>
      <w:pPr>
        <w:ind w:left="360" w:hanging="360"/>
      </w:pPr>
      <w:rPr>
        <w:rFonts w:hint="default"/>
        <w:color w:val="auto"/>
      </w:rPr>
    </w:lvl>
    <w:lvl w:ilvl="1" w:tplc="83DC0552" w:tentative="1">
      <w:start w:val="1"/>
      <w:numFmt w:val="lowerLetter"/>
      <w:lvlText w:val="%2."/>
      <w:lvlJc w:val="left"/>
      <w:pPr>
        <w:ind w:left="1080" w:hanging="360"/>
      </w:pPr>
    </w:lvl>
    <w:lvl w:ilvl="2" w:tplc="72A8FFE6" w:tentative="1">
      <w:start w:val="1"/>
      <w:numFmt w:val="lowerRoman"/>
      <w:lvlText w:val="%3."/>
      <w:lvlJc w:val="right"/>
      <w:pPr>
        <w:ind w:left="1800" w:hanging="180"/>
      </w:pPr>
    </w:lvl>
    <w:lvl w:ilvl="3" w:tplc="A49681BE" w:tentative="1">
      <w:start w:val="1"/>
      <w:numFmt w:val="decimal"/>
      <w:lvlText w:val="%4."/>
      <w:lvlJc w:val="left"/>
      <w:pPr>
        <w:ind w:left="2520" w:hanging="360"/>
      </w:pPr>
    </w:lvl>
    <w:lvl w:ilvl="4" w:tplc="BBAC5920" w:tentative="1">
      <w:start w:val="1"/>
      <w:numFmt w:val="lowerLetter"/>
      <w:lvlText w:val="%5."/>
      <w:lvlJc w:val="left"/>
      <w:pPr>
        <w:ind w:left="3240" w:hanging="360"/>
      </w:pPr>
    </w:lvl>
    <w:lvl w:ilvl="5" w:tplc="85FE006A" w:tentative="1">
      <w:start w:val="1"/>
      <w:numFmt w:val="lowerRoman"/>
      <w:lvlText w:val="%6."/>
      <w:lvlJc w:val="right"/>
      <w:pPr>
        <w:ind w:left="3960" w:hanging="180"/>
      </w:pPr>
    </w:lvl>
    <w:lvl w:ilvl="6" w:tplc="46E4E710" w:tentative="1">
      <w:start w:val="1"/>
      <w:numFmt w:val="decimal"/>
      <w:lvlText w:val="%7."/>
      <w:lvlJc w:val="left"/>
      <w:pPr>
        <w:ind w:left="4680" w:hanging="360"/>
      </w:pPr>
    </w:lvl>
    <w:lvl w:ilvl="7" w:tplc="05643B00" w:tentative="1">
      <w:start w:val="1"/>
      <w:numFmt w:val="lowerLetter"/>
      <w:lvlText w:val="%8."/>
      <w:lvlJc w:val="left"/>
      <w:pPr>
        <w:ind w:left="5400" w:hanging="360"/>
      </w:pPr>
    </w:lvl>
    <w:lvl w:ilvl="8" w:tplc="BFF6C37A" w:tentative="1">
      <w:start w:val="1"/>
      <w:numFmt w:val="lowerRoman"/>
      <w:lvlText w:val="%9."/>
      <w:lvlJc w:val="right"/>
      <w:pPr>
        <w:ind w:left="6120" w:hanging="180"/>
      </w:pPr>
    </w:lvl>
  </w:abstractNum>
  <w:abstractNum w:abstractNumId="17" w15:restartNumberingAfterBreak="0">
    <w:nsid w:val="642101F2"/>
    <w:multiLevelType w:val="hybridMultilevel"/>
    <w:tmpl w:val="ADA6288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4C10201"/>
    <w:multiLevelType w:val="hybridMultilevel"/>
    <w:tmpl w:val="FE769DA0"/>
    <w:lvl w:ilvl="0" w:tplc="7DF21AC8">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51D4EF6"/>
    <w:multiLevelType w:val="hybridMultilevel"/>
    <w:tmpl w:val="9870778E"/>
    <w:lvl w:ilvl="0" w:tplc="8422AC4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7B134BB"/>
    <w:multiLevelType w:val="hybridMultilevel"/>
    <w:tmpl w:val="5232A154"/>
    <w:lvl w:ilvl="0" w:tplc="05968498">
      <w:start w:val="1"/>
      <w:numFmt w:val="decimal"/>
      <w:lvlText w:val="%1."/>
      <w:lvlJc w:val="left"/>
      <w:pPr>
        <w:ind w:left="360" w:hanging="360"/>
      </w:pPr>
    </w:lvl>
    <w:lvl w:ilvl="1" w:tplc="3B9A1202">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21" w15:restartNumberingAfterBreak="0">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789C479A"/>
    <w:multiLevelType w:val="hybridMultilevel"/>
    <w:tmpl w:val="20EC495E"/>
    <w:lvl w:ilvl="0" w:tplc="061844B0">
      <w:start w:val="1"/>
      <w:numFmt w:val="decimal"/>
      <w:lvlText w:val="%1."/>
      <w:lvlJc w:val="left"/>
      <w:pPr>
        <w:ind w:left="360" w:hanging="360"/>
      </w:pPr>
      <w:rPr>
        <w:rFonts w:hint="default"/>
        <w:color w:val="auto"/>
      </w:rPr>
    </w:lvl>
    <w:lvl w:ilvl="1" w:tplc="806088F2" w:tentative="1">
      <w:start w:val="1"/>
      <w:numFmt w:val="lowerLetter"/>
      <w:lvlText w:val="%2."/>
      <w:lvlJc w:val="left"/>
      <w:pPr>
        <w:ind w:left="1440" w:hanging="360"/>
      </w:pPr>
    </w:lvl>
    <w:lvl w:ilvl="2" w:tplc="2F9CE568" w:tentative="1">
      <w:start w:val="1"/>
      <w:numFmt w:val="lowerRoman"/>
      <w:lvlText w:val="%3."/>
      <w:lvlJc w:val="right"/>
      <w:pPr>
        <w:ind w:left="2160" w:hanging="180"/>
      </w:pPr>
    </w:lvl>
    <w:lvl w:ilvl="3" w:tplc="7E365192" w:tentative="1">
      <w:start w:val="1"/>
      <w:numFmt w:val="decimal"/>
      <w:lvlText w:val="%4."/>
      <w:lvlJc w:val="left"/>
      <w:pPr>
        <w:ind w:left="2880" w:hanging="360"/>
      </w:pPr>
    </w:lvl>
    <w:lvl w:ilvl="4" w:tplc="C4FA634A" w:tentative="1">
      <w:start w:val="1"/>
      <w:numFmt w:val="lowerLetter"/>
      <w:lvlText w:val="%5."/>
      <w:lvlJc w:val="left"/>
      <w:pPr>
        <w:ind w:left="3600" w:hanging="360"/>
      </w:pPr>
    </w:lvl>
    <w:lvl w:ilvl="5" w:tplc="6BE0F59C" w:tentative="1">
      <w:start w:val="1"/>
      <w:numFmt w:val="lowerRoman"/>
      <w:lvlText w:val="%6."/>
      <w:lvlJc w:val="right"/>
      <w:pPr>
        <w:ind w:left="4320" w:hanging="180"/>
      </w:pPr>
    </w:lvl>
    <w:lvl w:ilvl="6" w:tplc="0CD0C720" w:tentative="1">
      <w:start w:val="1"/>
      <w:numFmt w:val="decimal"/>
      <w:lvlText w:val="%7."/>
      <w:lvlJc w:val="left"/>
      <w:pPr>
        <w:ind w:left="5040" w:hanging="360"/>
      </w:pPr>
    </w:lvl>
    <w:lvl w:ilvl="7" w:tplc="CA78E860" w:tentative="1">
      <w:start w:val="1"/>
      <w:numFmt w:val="lowerLetter"/>
      <w:lvlText w:val="%8."/>
      <w:lvlJc w:val="left"/>
      <w:pPr>
        <w:ind w:left="5760" w:hanging="360"/>
      </w:pPr>
    </w:lvl>
    <w:lvl w:ilvl="8" w:tplc="28F6A94C" w:tentative="1">
      <w:start w:val="1"/>
      <w:numFmt w:val="lowerRoman"/>
      <w:lvlText w:val="%9."/>
      <w:lvlJc w:val="right"/>
      <w:pPr>
        <w:ind w:left="6480" w:hanging="180"/>
      </w:pPr>
    </w:lvl>
  </w:abstractNum>
  <w:abstractNum w:abstractNumId="23"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hint="default"/>
      </w:rPr>
    </w:lvl>
    <w:lvl w:ilvl="1">
      <w:start w:val="1"/>
      <w:numFmt w:val="decimal"/>
      <w:pStyle w:val="Odstavec11"/>
      <w:lvlText w:val="%1.%2."/>
      <w:lvlJc w:val="left"/>
      <w:pPr>
        <w:tabs>
          <w:tab w:val="num" w:pos="567"/>
        </w:tabs>
        <w:ind w:left="567" w:hanging="567"/>
      </w:pPr>
      <w:rPr>
        <w:rFonts w:ascii="Verdana" w:hAnsi="Verdana" w:cs="Verdana" w:hint="default"/>
        <w:sz w:val="22"/>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20"/>
  </w:num>
  <w:num w:numId="2">
    <w:abstractNumId w:val="2"/>
  </w:num>
  <w:num w:numId="3">
    <w:abstractNumId w:val="5"/>
  </w:num>
  <w:num w:numId="4">
    <w:abstractNumId w:val="3"/>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8"/>
  </w:num>
  <w:num w:numId="8">
    <w:abstractNumId w:val="19"/>
  </w:num>
  <w:num w:numId="9">
    <w:abstractNumId w:val="22"/>
  </w:num>
  <w:num w:numId="10">
    <w:abstractNumId w:val="21"/>
  </w:num>
  <w:num w:numId="11">
    <w:abstractNumId w:val="10"/>
  </w:num>
  <w:num w:numId="12">
    <w:abstractNumId w:val="15"/>
  </w:num>
  <w:num w:numId="13">
    <w:abstractNumId w:val="7"/>
  </w:num>
  <w:num w:numId="14">
    <w:abstractNumId w:val="1"/>
  </w:num>
  <w:num w:numId="15">
    <w:abstractNumId w:val="0"/>
  </w:num>
  <w:num w:numId="16">
    <w:abstractNumId w:val="4"/>
  </w:num>
  <w:num w:numId="17">
    <w:abstractNumId w:val="16"/>
  </w:num>
  <w:num w:numId="18">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7"/>
  </w:num>
  <w:num w:numId="21">
    <w:abstractNumId w:val="6"/>
  </w:num>
  <w:num w:numId="22">
    <w:abstractNumId w:val="23"/>
  </w:num>
  <w:num w:numId="23">
    <w:abstractNumId w:val="9"/>
  </w:num>
  <w:num w:numId="24">
    <w:abstractNumId w:val="14"/>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vlína Vokurková">
    <w15:presenceInfo w15:providerId="AD" w15:userId="S-1-5-21-2528248199-2396500109-3861624405-12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defaultTabStop w:val="708"/>
  <w:hyphenationZone w:val="425"/>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B8B"/>
    <w:rsid w:val="00000950"/>
    <w:rsid w:val="000074AF"/>
    <w:rsid w:val="000229EF"/>
    <w:rsid w:val="00024300"/>
    <w:rsid w:val="00026DE4"/>
    <w:rsid w:val="0003287E"/>
    <w:rsid w:val="00050E6A"/>
    <w:rsid w:val="00053768"/>
    <w:rsid w:val="00056FD5"/>
    <w:rsid w:val="00057013"/>
    <w:rsid w:val="0006322A"/>
    <w:rsid w:val="00065720"/>
    <w:rsid w:val="00070B6D"/>
    <w:rsid w:val="00070E73"/>
    <w:rsid w:val="00072878"/>
    <w:rsid w:val="000964D9"/>
    <w:rsid w:val="000A15BF"/>
    <w:rsid w:val="000A35B3"/>
    <w:rsid w:val="000A4CE7"/>
    <w:rsid w:val="000A6BC6"/>
    <w:rsid w:val="000B0F61"/>
    <w:rsid w:val="000B187D"/>
    <w:rsid w:val="000B58E7"/>
    <w:rsid w:val="000C1CBB"/>
    <w:rsid w:val="000C2946"/>
    <w:rsid w:val="000C5EF0"/>
    <w:rsid w:val="000D05FB"/>
    <w:rsid w:val="000D2F3E"/>
    <w:rsid w:val="000E2AF9"/>
    <w:rsid w:val="000E67AC"/>
    <w:rsid w:val="000F2DF9"/>
    <w:rsid w:val="0010223A"/>
    <w:rsid w:val="001062D6"/>
    <w:rsid w:val="001107FA"/>
    <w:rsid w:val="001142C5"/>
    <w:rsid w:val="0011496D"/>
    <w:rsid w:val="00121F9B"/>
    <w:rsid w:val="001247B0"/>
    <w:rsid w:val="00136377"/>
    <w:rsid w:val="00141C46"/>
    <w:rsid w:val="00142705"/>
    <w:rsid w:val="001458E3"/>
    <w:rsid w:val="00156780"/>
    <w:rsid w:val="0016429A"/>
    <w:rsid w:val="0016449A"/>
    <w:rsid w:val="00164700"/>
    <w:rsid w:val="00167FE3"/>
    <w:rsid w:val="0017383A"/>
    <w:rsid w:val="00176C69"/>
    <w:rsid w:val="00193316"/>
    <w:rsid w:val="00194AFC"/>
    <w:rsid w:val="001A385C"/>
    <w:rsid w:val="001A57F7"/>
    <w:rsid w:val="001A7BE6"/>
    <w:rsid w:val="001B5057"/>
    <w:rsid w:val="001C0C0C"/>
    <w:rsid w:val="001C1A26"/>
    <w:rsid w:val="001C4C5F"/>
    <w:rsid w:val="001C5410"/>
    <w:rsid w:val="001D2625"/>
    <w:rsid w:val="001D70CD"/>
    <w:rsid w:val="001D7718"/>
    <w:rsid w:val="001E24A9"/>
    <w:rsid w:val="001E3CA1"/>
    <w:rsid w:val="001E79AE"/>
    <w:rsid w:val="0020355E"/>
    <w:rsid w:val="00206D0A"/>
    <w:rsid w:val="00207C2D"/>
    <w:rsid w:val="0021162D"/>
    <w:rsid w:val="00212677"/>
    <w:rsid w:val="00216C8E"/>
    <w:rsid w:val="00217B31"/>
    <w:rsid w:val="002237D2"/>
    <w:rsid w:val="002407D0"/>
    <w:rsid w:val="0024396D"/>
    <w:rsid w:val="00252636"/>
    <w:rsid w:val="00261085"/>
    <w:rsid w:val="00261F87"/>
    <w:rsid w:val="00266CD4"/>
    <w:rsid w:val="0027601B"/>
    <w:rsid w:val="00283348"/>
    <w:rsid w:val="002866A6"/>
    <w:rsid w:val="00293147"/>
    <w:rsid w:val="00293DAB"/>
    <w:rsid w:val="00294B8B"/>
    <w:rsid w:val="002B04D9"/>
    <w:rsid w:val="002B0902"/>
    <w:rsid w:val="002B12C1"/>
    <w:rsid w:val="002C097B"/>
    <w:rsid w:val="002C3D43"/>
    <w:rsid w:val="002D035E"/>
    <w:rsid w:val="002D49BD"/>
    <w:rsid w:val="002D54CA"/>
    <w:rsid w:val="002D57E8"/>
    <w:rsid w:val="002E3EBC"/>
    <w:rsid w:val="002E7965"/>
    <w:rsid w:val="002E7B8D"/>
    <w:rsid w:val="002F114A"/>
    <w:rsid w:val="002F2514"/>
    <w:rsid w:val="002F47E2"/>
    <w:rsid w:val="002F6FE1"/>
    <w:rsid w:val="002F713E"/>
    <w:rsid w:val="003052FE"/>
    <w:rsid w:val="0030589E"/>
    <w:rsid w:val="003079D9"/>
    <w:rsid w:val="003223F3"/>
    <w:rsid w:val="00324748"/>
    <w:rsid w:val="00331FD2"/>
    <w:rsid w:val="003448D7"/>
    <w:rsid w:val="00352653"/>
    <w:rsid w:val="00356DB9"/>
    <w:rsid w:val="0036533B"/>
    <w:rsid w:val="003656A6"/>
    <w:rsid w:val="003673F8"/>
    <w:rsid w:val="003769C0"/>
    <w:rsid w:val="0037705B"/>
    <w:rsid w:val="0038117E"/>
    <w:rsid w:val="003831DB"/>
    <w:rsid w:val="003918E9"/>
    <w:rsid w:val="0039241C"/>
    <w:rsid w:val="003A56AC"/>
    <w:rsid w:val="003A77F3"/>
    <w:rsid w:val="003A79C1"/>
    <w:rsid w:val="003B3FA3"/>
    <w:rsid w:val="003B5311"/>
    <w:rsid w:val="003B7F4D"/>
    <w:rsid w:val="003C097D"/>
    <w:rsid w:val="003D55A4"/>
    <w:rsid w:val="003D67EA"/>
    <w:rsid w:val="003E4819"/>
    <w:rsid w:val="00402AB5"/>
    <w:rsid w:val="004046FE"/>
    <w:rsid w:val="004063DD"/>
    <w:rsid w:val="00411870"/>
    <w:rsid w:val="0041431D"/>
    <w:rsid w:val="00415537"/>
    <w:rsid w:val="00416940"/>
    <w:rsid w:val="0042033C"/>
    <w:rsid w:val="0043659E"/>
    <w:rsid w:val="0044035E"/>
    <w:rsid w:val="00441619"/>
    <w:rsid w:val="00444694"/>
    <w:rsid w:val="004446F3"/>
    <w:rsid w:val="00461D94"/>
    <w:rsid w:val="00462337"/>
    <w:rsid w:val="00463C47"/>
    <w:rsid w:val="00465325"/>
    <w:rsid w:val="0046680B"/>
    <w:rsid w:val="00471C87"/>
    <w:rsid w:val="0047202E"/>
    <w:rsid w:val="00481B3B"/>
    <w:rsid w:val="0048450E"/>
    <w:rsid w:val="00491288"/>
    <w:rsid w:val="00497096"/>
    <w:rsid w:val="004A25D6"/>
    <w:rsid w:val="004A3393"/>
    <w:rsid w:val="004B4276"/>
    <w:rsid w:val="004C195F"/>
    <w:rsid w:val="004C5DC0"/>
    <w:rsid w:val="004D0400"/>
    <w:rsid w:val="004D0772"/>
    <w:rsid w:val="004D0F3F"/>
    <w:rsid w:val="004D0F6B"/>
    <w:rsid w:val="004D0FE6"/>
    <w:rsid w:val="004D2E58"/>
    <w:rsid w:val="004D61C0"/>
    <w:rsid w:val="004E005A"/>
    <w:rsid w:val="004E19D2"/>
    <w:rsid w:val="004E7A05"/>
    <w:rsid w:val="004E7B29"/>
    <w:rsid w:val="004F4E94"/>
    <w:rsid w:val="004F7A0F"/>
    <w:rsid w:val="005015C5"/>
    <w:rsid w:val="00514FE2"/>
    <w:rsid w:val="00520E65"/>
    <w:rsid w:val="00522128"/>
    <w:rsid w:val="00543BBF"/>
    <w:rsid w:val="0055137D"/>
    <w:rsid w:val="00552A41"/>
    <w:rsid w:val="00552FDF"/>
    <w:rsid w:val="00553B4B"/>
    <w:rsid w:val="005674D4"/>
    <w:rsid w:val="00572866"/>
    <w:rsid w:val="00576ABB"/>
    <w:rsid w:val="00584E9D"/>
    <w:rsid w:val="005876EB"/>
    <w:rsid w:val="005930A4"/>
    <w:rsid w:val="005956B9"/>
    <w:rsid w:val="00595B0F"/>
    <w:rsid w:val="00597FE9"/>
    <w:rsid w:val="005A4967"/>
    <w:rsid w:val="005A525B"/>
    <w:rsid w:val="005A5DDE"/>
    <w:rsid w:val="005A5E5C"/>
    <w:rsid w:val="005B39A6"/>
    <w:rsid w:val="005B68A2"/>
    <w:rsid w:val="005C0F97"/>
    <w:rsid w:val="005C43F6"/>
    <w:rsid w:val="005D1B51"/>
    <w:rsid w:val="005E086B"/>
    <w:rsid w:val="005E1885"/>
    <w:rsid w:val="005E2BCD"/>
    <w:rsid w:val="005F2E28"/>
    <w:rsid w:val="006106C6"/>
    <w:rsid w:val="00623207"/>
    <w:rsid w:val="0062414A"/>
    <w:rsid w:val="006244FB"/>
    <w:rsid w:val="00626705"/>
    <w:rsid w:val="0062739B"/>
    <w:rsid w:val="00630B68"/>
    <w:rsid w:val="00632674"/>
    <w:rsid w:val="00646A3B"/>
    <w:rsid w:val="00651FC8"/>
    <w:rsid w:val="006579FC"/>
    <w:rsid w:val="00660534"/>
    <w:rsid w:val="00660F1A"/>
    <w:rsid w:val="00671304"/>
    <w:rsid w:val="00674F3C"/>
    <w:rsid w:val="00675AA5"/>
    <w:rsid w:val="0067789B"/>
    <w:rsid w:val="00680A7F"/>
    <w:rsid w:val="00682A2C"/>
    <w:rsid w:val="00686F5C"/>
    <w:rsid w:val="006C1CBC"/>
    <w:rsid w:val="006C682D"/>
    <w:rsid w:val="006C7E84"/>
    <w:rsid w:val="006D5BCA"/>
    <w:rsid w:val="006D5CF7"/>
    <w:rsid w:val="006E0370"/>
    <w:rsid w:val="006F0FA8"/>
    <w:rsid w:val="006F2901"/>
    <w:rsid w:val="006F6AEE"/>
    <w:rsid w:val="00703E65"/>
    <w:rsid w:val="0071333D"/>
    <w:rsid w:val="00716AB6"/>
    <w:rsid w:val="0072014C"/>
    <w:rsid w:val="007204E2"/>
    <w:rsid w:val="00721C94"/>
    <w:rsid w:val="00723B1F"/>
    <w:rsid w:val="00727D1E"/>
    <w:rsid w:val="00727DBF"/>
    <w:rsid w:val="00730714"/>
    <w:rsid w:val="007337BE"/>
    <w:rsid w:val="00735033"/>
    <w:rsid w:val="00743783"/>
    <w:rsid w:val="00746923"/>
    <w:rsid w:val="00767547"/>
    <w:rsid w:val="00773DAE"/>
    <w:rsid w:val="00776FAD"/>
    <w:rsid w:val="00780A11"/>
    <w:rsid w:val="00782307"/>
    <w:rsid w:val="007826CE"/>
    <w:rsid w:val="0079101A"/>
    <w:rsid w:val="00793743"/>
    <w:rsid w:val="00796886"/>
    <w:rsid w:val="007A28EC"/>
    <w:rsid w:val="007A3814"/>
    <w:rsid w:val="007A475F"/>
    <w:rsid w:val="007B7DA3"/>
    <w:rsid w:val="007D34C9"/>
    <w:rsid w:val="007E0237"/>
    <w:rsid w:val="007F00E2"/>
    <w:rsid w:val="007F18E1"/>
    <w:rsid w:val="007F2F74"/>
    <w:rsid w:val="007F44A0"/>
    <w:rsid w:val="008029EE"/>
    <w:rsid w:val="0080529E"/>
    <w:rsid w:val="008109D8"/>
    <w:rsid w:val="00810E79"/>
    <w:rsid w:val="00811226"/>
    <w:rsid w:val="00821F41"/>
    <w:rsid w:val="008236E7"/>
    <w:rsid w:val="008237BC"/>
    <w:rsid w:val="00830EE2"/>
    <w:rsid w:val="008319F3"/>
    <w:rsid w:val="00841AA6"/>
    <w:rsid w:val="00845EDD"/>
    <w:rsid w:val="00856379"/>
    <w:rsid w:val="00862833"/>
    <w:rsid w:val="0087113F"/>
    <w:rsid w:val="00877708"/>
    <w:rsid w:val="00884F82"/>
    <w:rsid w:val="008858ED"/>
    <w:rsid w:val="008964D5"/>
    <w:rsid w:val="008A22FD"/>
    <w:rsid w:val="008A3192"/>
    <w:rsid w:val="008A5C42"/>
    <w:rsid w:val="008B0AC0"/>
    <w:rsid w:val="008C2D47"/>
    <w:rsid w:val="008C59A6"/>
    <w:rsid w:val="008D4348"/>
    <w:rsid w:val="008D639E"/>
    <w:rsid w:val="008D7506"/>
    <w:rsid w:val="008E0E7A"/>
    <w:rsid w:val="008E423A"/>
    <w:rsid w:val="008E4944"/>
    <w:rsid w:val="008E7FAC"/>
    <w:rsid w:val="008F44DD"/>
    <w:rsid w:val="008F4501"/>
    <w:rsid w:val="008F7E77"/>
    <w:rsid w:val="00901A8E"/>
    <w:rsid w:val="009029E5"/>
    <w:rsid w:val="00906D1A"/>
    <w:rsid w:val="00910FE4"/>
    <w:rsid w:val="00914257"/>
    <w:rsid w:val="0091492D"/>
    <w:rsid w:val="009206C6"/>
    <w:rsid w:val="00922957"/>
    <w:rsid w:val="00940FB1"/>
    <w:rsid w:val="00941E8D"/>
    <w:rsid w:val="00944CCF"/>
    <w:rsid w:val="00945039"/>
    <w:rsid w:val="0094652D"/>
    <w:rsid w:val="00947041"/>
    <w:rsid w:val="00950925"/>
    <w:rsid w:val="00950F48"/>
    <w:rsid w:val="009561BB"/>
    <w:rsid w:val="00956C5A"/>
    <w:rsid w:val="009602B6"/>
    <w:rsid w:val="009607BE"/>
    <w:rsid w:val="00961A73"/>
    <w:rsid w:val="00961F1C"/>
    <w:rsid w:val="00961FD2"/>
    <w:rsid w:val="00965574"/>
    <w:rsid w:val="00967B35"/>
    <w:rsid w:val="00981EB0"/>
    <w:rsid w:val="009849ED"/>
    <w:rsid w:val="00986955"/>
    <w:rsid w:val="00987E64"/>
    <w:rsid w:val="00990B37"/>
    <w:rsid w:val="009938FC"/>
    <w:rsid w:val="009A022D"/>
    <w:rsid w:val="009A156C"/>
    <w:rsid w:val="009A7138"/>
    <w:rsid w:val="009C0C06"/>
    <w:rsid w:val="009C1382"/>
    <w:rsid w:val="009C4FF0"/>
    <w:rsid w:val="009F226B"/>
    <w:rsid w:val="009F317D"/>
    <w:rsid w:val="009F35B8"/>
    <w:rsid w:val="009F4D83"/>
    <w:rsid w:val="00A00607"/>
    <w:rsid w:val="00A04CBF"/>
    <w:rsid w:val="00A107DC"/>
    <w:rsid w:val="00A13BC1"/>
    <w:rsid w:val="00A15558"/>
    <w:rsid w:val="00A22AD8"/>
    <w:rsid w:val="00A243D3"/>
    <w:rsid w:val="00A32892"/>
    <w:rsid w:val="00A37EE9"/>
    <w:rsid w:val="00A4515E"/>
    <w:rsid w:val="00A52249"/>
    <w:rsid w:val="00A56853"/>
    <w:rsid w:val="00A67540"/>
    <w:rsid w:val="00A67570"/>
    <w:rsid w:val="00A70C78"/>
    <w:rsid w:val="00A7246C"/>
    <w:rsid w:val="00A7666E"/>
    <w:rsid w:val="00A872BD"/>
    <w:rsid w:val="00A93899"/>
    <w:rsid w:val="00A97D02"/>
    <w:rsid w:val="00AA74D9"/>
    <w:rsid w:val="00AB0C32"/>
    <w:rsid w:val="00AC3704"/>
    <w:rsid w:val="00AC77BE"/>
    <w:rsid w:val="00AC7B65"/>
    <w:rsid w:val="00AD1AF0"/>
    <w:rsid w:val="00AD6EED"/>
    <w:rsid w:val="00AD74F8"/>
    <w:rsid w:val="00AE0273"/>
    <w:rsid w:val="00AE02F7"/>
    <w:rsid w:val="00AE1988"/>
    <w:rsid w:val="00AE2A6D"/>
    <w:rsid w:val="00AE4C19"/>
    <w:rsid w:val="00AE795B"/>
    <w:rsid w:val="00AF28F7"/>
    <w:rsid w:val="00AF2EDC"/>
    <w:rsid w:val="00B06021"/>
    <w:rsid w:val="00B1080F"/>
    <w:rsid w:val="00B12E31"/>
    <w:rsid w:val="00B24C55"/>
    <w:rsid w:val="00B2535D"/>
    <w:rsid w:val="00B25603"/>
    <w:rsid w:val="00B277A9"/>
    <w:rsid w:val="00B346C2"/>
    <w:rsid w:val="00B43D0A"/>
    <w:rsid w:val="00B460EB"/>
    <w:rsid w:val="00B46365"/>
    <w:rsid w:val="00B505BB"/>
    <w:rsid w:val="00B573AF"/>
    <w:rsid w:val="00B70108"/>
    <w:rsid w:val="00B72AB3"/>
    <w:rsid w:val="00B77E4B"/>
    <w:rsid w:val="00B80AF3"/>
    <w:rsid w:val="00B84EEC"/>
    <w:rsid w:val="00B92D0E"/>
    <w:rsid w:val="00BA0E05"/>
    <w:rsid w:val="00BA2E2E"/>
    <w:rsid w:val="00BA5775"/>
    <w:rsid w:val="00BA5BB1"/>
    <w:rsid w:val="00BA5E21"/>
    <w:rsid w:val="00BA6336"/>
    <w:rsid w:val="00BB3771"/>
    <w:rsid w:val="00BB4663"/>
    <w:rsid w:val="00BC3C17"/>
    <w:rsid w:val="00BC3C1C"/>
    <w:rsid w:val="00BD144E"/>
    <w:rsid w:val="00BD26FE"/>
    <w:rsid w:val="00BD4F05"/>
    <w:rsid w:val="00BE60B5"/>
    <w:rsid w:val="00BF1684"/>
    <w:rsid w:val="00C04B30"/>
    <w:rsid w:val="00C05B69"/>
    <w:rsid w:val="00C070CA"/>
    <w:rsid w:val="00C17B16"/>
    <w:rsid w:val="00C2582E"/>
    <w:rsid w:val="00C2659A"/>
    <w:rsid w:val="00C30480"/>
    <w:rsid w:val="00C44570"/>
    <w:rsid w:val="00C54226"/>
    <w:rsid w:val="00C564D8"/>
    <w:rsid w:val="00C61248"/>
    <w:rsid w:val="00C6408A"/>
    <w:rsid w:val="00C75B24"/>
    <w:rsid w:val="00C8591A"/>
    <w:rsid w:val="00C91C03"/>
    <w:rsid w:val="00C9230C"/>
    <w:rsid w:val="00CA03AE"/>
    <w:rsid w:val="00CA39BF"/>
    <w:rsid w:val="00CA488B"/>
    <w:rsid w:val="00CB5C64"/>
    <w:rsid w:val="00CC723D"/>
    <w:rsid w:val="00CD0698"/>
    <w:rsid w:val="00CE73A6"/>
    <w:rsid w:val="00CF6975"/>
    <w:rsid w:val="00D00557"/>
    <w:rsid w:val="00D0357B"/>
    <w:rsid w:val="00D074B8"/>
    <w:rsid w:val="00D12561"/>
    <w:rsid w:val="00D327AD"/>
    <w:rsid w:val="00D37CAA"/>
    <w:rsid w:val="00D52E1F"/>
    <w:rsid w:val="00D64518"/>
    <w:rsid w:val="00D73635"/>
    <w:rsid w:val="00D82C85"/>
    <w:rsid w:val="00D84C56"/>
    <w:rsid w:val="00D96E3C"/>
    <w:rsid w:val="00DA094A"/>
    <w:rsid w:val="00DA3A08"/>
    <w:rsid w:val="00DA5C12"/>
    <w:rsid w:val="00DB0101"/>
    <w:rsid w:val="00DC03A7"/>
    <w:rsid w:val="00DC0F9D"/>
    <w:rsid w:val="00DD3BD3"/>
    <w:rsid w:val="00DE47A0"/>
    <w:rsid w:val="00DE78A0"/>
    <w:rsid w:val="00DF0EA1"/>
    <w:rsid w:val="00DF1446"/>
    <w:rsid w:val="00DF17E4"/>
    <w:rsid w:val="00DF19FA"/>
    <w:rsid w:val="00DF2ACD"/>
    <w:rsid w:val="00DF5794"/>
    <w:rsid w:val="00E02C8F"/>
    <w:rsid w:val="00E13AC8"/>
    <w:rsid w:val="00E34904"/>
    <w:rsid w:val="00E37628"/>
    <w:rsid w:val="00E41846"/>
    <w:rsid w:val="00E42632"/>
    <w:rsid w:val="00E4275C"/>
    <w:rsid w:val="00E432AA"/>
    <w:rsid w:val="00E53863"/>
    <w:rsid w:val="00E614E8"/>
    <w:rsid w:val="00E656CF"/>
    <w:rsid w:val="00E65A1A"/>
    <w:rsid w:val="00E70691"/>
    <w:rsid w:val="00E711AA"/>
    <w:rsid w:val="00E72D87"/>
    <w:rsid w:val="00E73DDD"/>
    <w:rsid w:val="00E74BBC"/>
    <w:rsid w:val="00E756AE"/>
    <w:rsid w:val="00E75838"/>
    <w:rsid w:val="00E7670B"/>
    <w:rsid w:val="00E83511"/>
    <w:rsid w:val="00E90BFE"/>
    <w:rsid w:val="00E97D5B"/>
    <w:rsid w:val="00EA52D1"/>
    <w:rsid w:val="00EA5BA7"/>
    <w:rsid w:val="00EB4A6A"/>
    <w:rsid w:val="00EC3FDE"/>
    <w:rsid w:val="00EC5BCE"/>
    <w:rsid w:val="00EC66B3"/>
    <w:rsid w:val="00EE037B"/>
    <w:rsid w:val="00EE31E4"/>
    <w:rsid w:val="00EE5F52"/>
    <w:rsid w:val="00EF2DF2"/>
    <w:rsid w:val="00EF7C9F"/>
    <w:rsid w:val="00F0041C"/>
    <w:rsid w:val="00F0790D"/>
    <w:rsid w:val="00F13341"/>
    <w:rsid w:val="00F155E0"/>
    <w:rsid w:val="00F24847"/>
    <w:rsid w:val="00F264C1"/>
    <w:rsid w:val="00F34777"/>
    <w:rsid w:val="00F3771F"/>
    <w:rsid w:val="00F42256"/>
    <w:rsid w:val="00F4528C"/>
    <w:rsid w:val="00F579B1"/>
    <w:rsid w:val="00F608B9"/>
    <w:rsid w:val="00F63BD1"/>
    <w:rsid w:val="00F65F27"/>
    <w:rsid w:val="00F70E94"/>
    <w:rsid w:val="00F72CD6"/>
    <w:rsid w:val="00F75180"/>
    <w:rsid w:val="00F7684F"/>
    <w:rsid w:val="00F77FC5"/>
    <w:rsid w:val="00F84CD2"/>
    <w:rsid w:val="00F87E59"/>
    <w:rsid w:val="00F87FD0"/>
    <w:rsid w:val="00F914C7"/>
    <w:rsid w:val="00FA5777"/>
    <w:rsid w:val="00FA6911"/>
    <w:rsid w:val="00FB1D0D"/>
    <w:rsid w:val="00FB5226"/>
    <w:rsid w:val="00FD4789"/>
    <w:rsid w:val="00FD5962"/>
    <w:rsid w:val="00FD76C6"/>
    <w:rsid w:val="00FD78F6"/>
    <w:rsid w:val="00FE27B8"/>
    <w:rsid w:val="00FE516C"/>
    <w:rsid w:val="00FF06F5"/>
    <w:rsid w:val="00FF0F0C"/>
    <w:rsid w:val="00FF16CF"/>
    <w:rsid w:val="00FF3729"/>
    <w:rsid w:val="00FF4533"/>
    <w:rsid w:val="00FF4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F5BA5D7-2D76-4A56-A7F0-D0CA86BC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5"/>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5"/>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5"/>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5"/>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5"/>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5"/>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5"/>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5"/>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5"/>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99"/>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6"/>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6"/>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spacing w:before="120" w:after="120"/>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4"/>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4"/>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15"/>
      </w:numPr>
      <w:spacing w:after="170"/>
    </w:pPr>
    <w:rPr>
      <w:rFonts w:eastAsia="Calibri"/>
      <w:sz w:val="22"/>
      <w:szCs w:val="22"/>
      <w:lang w:eastAsia="cs-CZ"/>
    </w:rPr>
  </w:style>
  <w:style w:type="character" w:customStyle="1" w:styleId="jmeno">
    <w:name w:val="jmeno"/>
    <w:basedOn w:val="Standardnpsmoodstavce"/>
    <w:rsid w:val="002F47E2"/>
  </w:style>
  <w:style w:type="character" w:customStyle="1" w:styleId="Zstupntext1">
    <w:name w:val="Zástupný text1"/>
    <w:uiPriority w:val="99"/>
    <w:semiHidden/>
    <w:rsid w:val="00AE795B"/>
    <w:rPr>
      <w:rFonts w:cs="Times New Roman"/>
      <w:color w:val="808080"/>
    </w:rPr>
  </w:style>
  <w:style w:type="paragraph" w:customStyle="1" w:styleId="Odstavec1">
    <w:name w:val="Odstavec 1."/>
    <w:basedOn w:val="Normln"/>
    <w:rsid w:val="00543BBF"/>
    <w:pPr>
      <w:keepNext/>
      <w:numPr>
        <w:numId w:val="22"/>
      </w:numPr>
      <w:suppressAutoHyphens w:val="0"/>
      <w:spacing w:before="360" w:after="120"/>
      <w:jc w:val="left"/>
    </w:pPr>
    <w:rPr>
      <w:rFonts w:ascii="Times New Roman" w:hAnsi="Times New Roman" w:cs="Times New Roman"/>
      <w:b/>
      <w:bCs/>
      <w:sz w:val="24"/>
      <w:szCs w:val="24"/>
      <w:lang w:eastAsia="cs-CZ"/>
    </w:rPr>
  </w:style>
  <w:style w:type="paragraph" w:customStyle="1" w:styleId="Odstavec11">
    <w:name w:val="Odstavec 1.1"/>
    <w:basedOn w:val="Normln"/>
    <w:rsid w:val="00543BBF"/>
    <w:pPr>
      <w:numPr>
        <w:ilvl w:val="1"/>
        <w:numId w:val="22"/>
      </w:numPr>
      <w:suppressAutoHyphens w:val="0"/>
      <w:spacing w:before="120"/>
      <w:jc w:val="left"/>
    </w:pPr>
    <w:rPr>
      <w:rFonts w:ascii="Times New Roman" w:hAnsi="Times New Roman" w:cs="Times New Roman"/>
      <w:lang w:eastAsia="cs-CZ"/>
    </w:rPr>
  </w:style>
  <w:style w:type="paragraph" w:styleId="Textpoznpodarou">
    <w:name w:val="footnote text"/>
    <w:basedOn w:val="Normln"/>
    <w:link w:val="TextpoznpodarouChar"/>
    <w:uiPriority w:val="99"/>
    <w:semiHidden/>
    <w:unhideWhenUsed/>
    <w:rsid w:val="007A3814"/>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7A3814"/>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7A38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ithaml@nemkt.cz"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kl@nemkt.c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A39387-B240-4450-8B31-018A1B0B2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4156</Words>
  <Characters>24522</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28621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Bronislav Bočko</dc:creator>
  <cp:lastModifiedBy>Pavlína Vokurková</cp:lastModifiedBy>
  <cp:revision>9</cp:revision>
  <cp:lastPrinted>2018-02-26T12:40:00Z</cp:lastPrinted>
  <dcterms:created xsi:type="dcterms:W3CDTF">2018-08-06T08:36:00Z</dcterms:created>
  <dcterms:modified xsi:type="dcterms:W3CDTF">2018-08-07T08:51:00Z</dcterms:modified>
</cp:coreProperties>
</file>